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D8B85" w14:textId="4747EDE7" w:rsidR="004C07D0" w:rsidRPr="00746A62" w:rsidRDefault="00EE5782" w:rsidP="004C07D0">
      <w:pPr>
        <w:widowControl w:val="0"/>
        <w:autoSpaceDE w:val="0"/>
        <w:autoSpaceDN w:val="0"/>
        <w:adjustRightInd w:val="0"/>
        <w:rPr>
          <w:rFonts w:asciiTheme="majorHAnsi" w:hAnsiTheme="majorHAnsi" w:cs="Arial"/>
          <w:b/>
          <w:sz w:val="22"/>
          <w:szCs w:val="22"/>
          <w:u w:val="single"/>
        </w:rPr>
      </w:pPr>
      <w:proofErr w:type="gramStart"/>
      <w:r w:rsidRPr="00746A62">
        <w:rPr>
          <w:rFonts w:asciiTheme="majorHAnsi" w:hAnsiTheme="majorHAnsi" w:cs="Arial"/>
          <w:b/>
          <w:sz w:val="22"/>
          <w:szCs w:val="22"/>
          <w:u w:val="single"/>
        </w:rPr>
        <w:t xml:space="preserve">P-2 </w:t>
      </w:r>
      <w:r w:rsidR="009166CB" w:rsidRPr="00746A62">
        <w:rPr>
          <w:rFonts w:asciiTheme="majorHAnsi" w:hAnsiTheme="majorHAnsi" w:cs="Arial"/>
          <w:b/>
          <w:sz w:val="22"/>
          <w:szCs w:val="22"/>
          <w:u w:val="single"/>
        </w:rPr>
        <w:t>Modeling and Analytics (M&amp;A) goals</w:t>
      </w:r>
      <w:r w:rsidR="004C07D0" w:rsidRPr="00746A62">
        <w:rPr>
          <w:rFonts w:asciiTheme="majorHAnsi" w:hAnsiTheme="majorHAnsi" w:cs="Arial"/>
          <w:b/>
          <w:sz w:val="22"/>
          <w:szCs w:val="22"/>
          <w:u w:val="single"/>
        </w:rPr>
        <w:t xml:space="preserve"> for P-2.</w:t>
      </w:r>
      <w:proofErr w:type="gramEnd"/>
      <w:r w:rsidR="004C07D0" w:rsidRPr="00746A62">
        <w:rPr>
          <w:rFonts w:asciiTheme="majorHAnsi" w:hAnsiTheme="majorHAnsi" w:cs="Arial"/>
          <w:b/>
          <w:sz w:val="22"/>
          <w:szCs w:val="22"/>
          <w:u w:val="single"/>
        </w:rPr>
        <w:t> </w:t>
      </w:r>
    </w:p>
    <w:p w14:paraId="1806972B" w14:textId="3A9531AF" w:rsidR="00111497" w:rsidRPr="00746A62" w:rsidRDefault="00E84D35" w:rsidP="004C07D0">
      <w:pPr>
        <w:widowControl w:val="0"/>
        <w:autoSpaceDE w:val="0"/>
        <w:autoSpaceDN w:val="0"/>
        <w:adjustRightInd w:val="0"/>
        <w:rPr>
          <w:rFonts w:asciiTheme="majorHAnsi" w:hAnsiTheme="majorHAnsi" w:cs="Arial"/>
          <w:b/>
          <w:sz w:val="22"/>
          <w:szCs w:val="22"/>
        </w:rPr>
      </w:pPr>
      <w:r w:rsidRPr="00746A62">
        <w:rPr>
          <w:rFonts w:asciiTheme="majorHAnsi" w:hAnsiTheme="majorHAnsi" w:cs="Arial"/>
          <w:b/>
          <w:sz w:val="22"/>
          <w:szCs w:val="22"/>
        </w:rPr>
        <w:t>Updated 6/18/15</w:t>
      </w:r>
    </w:p>
    <w:p w14:paraId="5E3B0185" w14:textId="77777777" w:rsidR="00362143" w:rsidRPr="00746A62" w:rsidRDefault="00362143">
      <w:pPr>
        <w:rPr>
          <w:rFonts w:asciiTheme="majorHAnsi" w:hAnsiTheme="majorHAnsi" w:cs="Arial"/>
          <w:sz w:val="22"/>
          <w:szCs w:val="22"/>
        </w:rPr>
      </w:pPr>
    </w:p>
    <w:p w14:paraId="646EE9FE" w14:textId="1F7DC514" w:rsidR="00EE5782" w:rsidRPr="00746A62" w:rsidRDefault="00EE5782">
      <w:pPr>
        <w:rPr>
          <w:rFonts w:asciiTheme="majorHAnsi" w:hAnsiTheme="majorHAnsi" w:cs="Arial"/>
          <w:b/>
          <w:sz w:val="22"/>
          <w:szCs w:val="22"/>
        </w:rPr>
      </w:pPr>
      <w:r w:rsidRPr="00746A62">
        <w:rPr>
          <w:rFonts w:asciiTheme="majorHAnsi" w:hAnsiTheme="majorHAnsi" w:cs="Arial"/>
          <w:b/>
          <w:sz w:val="22"/>
          <w:szCs w:val="22"/>
        </w:rPr>
        <w:t>P2-wide M&amp;A Team:</w:t>
      </w:r>
    </w:p>
    <w:p w14:paraId="238ACD7D" w14:textId="30CE33D9"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Peter Daszak (EHA) Lead</w:t>
      </w:r>
    </w:p>
    <w:p w14:paraId="5717380D" w14:textId="15CF446B"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Kevin Olival (EHA) M&amp;A Coordinator</w:t>
      </w:r>
    </w:p>
    <w:p w14:paraId="311BE28F" w14:textId="0FB3982B"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 xml:space="preserve">Christine </w:t>
      </w:r>
      <w:proofErr w:type="spellStart"/>
      <w:r w:rsidRPr="00746A62">
        <w:rPr>
          <w:rFonts w:asciiTheme="majorHAnsi" w:hAnsiTheme="majorHAnsi" w:cs="Arial"/>
          <w:sz w:val="22"/>
          <w:szCs w:val="22"/>
        </w:rPr>
        <w:t>Kreuder</w:t>
      </w:r>
      <w:proofErr w:type="spellEnd"/>
      <w:r w:rsidRPr="00746A62">
        <w:rPr>
          <w:rFonts w:asciiTheme="majorHAnsi" w:hAnsiTheme="majorHAnsi" w:cs="Arial"/>
          <w:sz w:val="22"/>
          <w:szCs w:val="22"/>
        </w:rPr>
        <w:t xml:space="preserve">-Johnson (CKJ) UC Davis </w:t>
      </w:r>
      <w:proofErr w:type="spellStart"/>
      <w:r w:rsidRPr="00746A62">
        <w:rPr>
          <w:rFonts w:asciiTheme="majorHAnsi" w:hAnsiTheme="majorHAnsi" w:cs="Arial"/>
          <w:sz w:val="22"/>
          <w:szCs w:val="22"/>
        </w:rPr>
        <w:t>PoC</w:t>
      </w:r>
      <w:proofErr w:type="spellEnd"/>
    </w:p>
    <w:p w14:paraId="41F8347B" w14:textId="77330305" w:rsidR="00EE5782" w:rsidRPr="00746A62" w:rsidRDefault="00EE5782" w:rsidP="009166CB">
      <w:pPr>
        <w:pStyle w:val="ListParagraph"/>
        <w:numPr>
          <w:ilvl w:val="0"/>
          <w:numId w:val="6"/>
        </w:numPr>
        <w:rPr>
          <w:rFonts w:asciiTheme="majorHAnsi" w:hAnsiTheme="majorHAnsi" w:cs="Arial"/>
          <w:sz w:val="22"/>
          <w:szCs w:val="22"/>
        </w:rPr>
      </w:pPr>
      <w:r w:rsidRPr="00746A62">
        <w:rPr>
          <w:rFonts w:asciiTheme="majorHAnsi" w:hAnsiTheme="majorHAnsi" w:cs="Arial"/>
          <w:sz w:val="22"/>
          <w:szCs w:val="22"/>
        </w:rPr>
        <w:t xml:space="preserve">Damien Joly – </w:t>
      </w:r>
      <w:proofErr w:type="spellStart"/>
      <w:r w:rsidRPr="00746A62">
        <w:rPr>
          <w:rFonts w:asciiTheme="majorHAnsi" w:hAnsiTheme="majorHAnsi" w:cs="Arial"/>
          <w:sz w:val="22"/>
          <w:szCs w:val="22"/>
        </w:rPr>
        <w:t>Metabiota</w:t>
      </w:r>
      <w:proofErr w:type="spellEnd"/>
      <w:r w:rsidRPr="00746A62">
        <w:rPr>
          <w:rFonts w:asciiTheme="majorHAnsi" w:hAnsiTheme="majorHAnsi" w:cs="Arial"/>
          <w:sz w:val="22"/>
          <w:szCs w:val="22"/>
        </w:rPr>
        <w:t xml:space="preserve"> </w:t>
      </w:r>
      <w:proofErr w:type="spellStart"/>
      <w:r w:rsidRPr="00746A62">
        <w:rPr>
          <w:rFonts w:asciiTheme="majorHAnsi" w:hAnsiTheme="majorHAnsi" w:cs="Arial"/>
          <w:sz w:val="22"/>
          <w:szCs w:val="22"/>
        </w:rPr>
        <w:t>PoC</w:t>
      </w:r>
      <w:proofErr w:type="spellEnd"/>
    </w:p>
    <w:p w14:paraId="49DC3EE5" w14:textId="77777777" w:rsidR="00746A62" w:rsidRDefault="00746A62" w:rsidP="00746A62">
      <w:pPr>
        <w:autoSpaceDE w:val="0"/>
        <w:autoSpaceDN w:val="0"/>
        <w:adjustRightInd w:val="0"/>
        <w:rPr>
          <w:rFonts w:ascii="Arial" w:hAnsi="Arial" w:cs="Arial"/>
          <w:sz w:val="20"/>
          <w:szCs w:val="20"/>
        </w:rPr>
      </w:pPr>
    </w:p>
    <w:p w14:paraId="2165B8D3" w14:textId="77777777" w:rsidR="00746A62" w:rsidRPr="00746A62" w:rsidRDefault="00746A62" w:rsidP="00746A62">
      <w:pPr>
        <w:pStyle w:val="BodyText"/>
        <w:rPr>
          <w:b/>
        </w:rPr>
      </w:pPr>
      <w:r w:rsidRPr="00746A62">
        <w:rPr>
          <w:b/>
        </w:rPr>
        <w:t>EHA M&amp;A Team:</w:t>
      </w:r>
    </w:p>
    <w:p w14:paraId="56704421" w14:textId="77777777" w:rsidR="00746A62" w:rsidRDefault="00746A62" w:rsidP="00746A62">
      <w:pPr>
        <w:pStyle w:val="ListBullet"/>
      </w:pPr>
      <w:r>
        <w:t>Peter Daszak (EHA) Lead</w:t>
      </w:r>
    </w:p>
    <w:p w14:paraId="2BF278C9" w14:textId="77777777" w:rsidR="00746A62" w:rsidRDefault="00746A62" w:rsidP="00746A62">
      <w:pPr>
        <w:pStyle w:val="ListBullet"/>
      </w:pPr>
      <w:r>
        <w:t>Kevin Olival (EHA) M&amp;A Coordinator</w:t>
      </w:r>
    </w:p>
    <w:p w14:paraId="101085D9" w14:textId="77777777" w:rsidR="00746A62" w:rsidRDefault="00746A62" w:rsidP="00746A62">
      <w:pPr>
        <w:pStyle w:val="ListBullet"/>
      </w:pPr>
      <w:r>
        <w:t xml:space="preserve">Carlos </w:t>
      </w:r>
      <w:proofErr w:type="spellStart"/>
      <w:r>
        <w:t>Zambrana-Torellio</w:t>
      </w:r>
      <w:proofErr w:type="spellEnd"/>
    </w:p>
    <w:p w14:paraId="64EB8C9A" w14:textId="77777777" w:rsidR="00746A62" w:rsidRDefault="00746A62" w:rsidP="00746A62">
      <w:pPr>
        <w:pStyle w:val="ListBullet"/>
      </w:pPr>
      <w:r>
        <w:t>Andrew Huff</w:t>
      </w:r>
    </w:p>
    <w:p w14:paraId="3B7DE7AE" w14:textId="77777777" w:rsidR="00746A62" w:rsidRDefault="00746A62" w:rsidP="00746A62">
      <w:pPr>
        <w:pStyle w:val="ListBullet"/>
      </w:pPr>
      <w:proofErr w:type="spellStart"/>
      <w:r>
        <w:t>Toph</w:t>
      </w:r>
      <w:proofErr w:type="spellEnd"/>
      <w:r>
        <w:t xml:space="preserve"> Allen</w:t>
      </w:r>
    </w:p>
    <w:p w14:paraId="682DE217" w14:textId="77777777" w:rsidR="00746A62" w:rsidRDefault="00746A62" w:rsidP="00746A62">
      <w:pPr>
        <w:pStyle w:val="ListBullet"/>
      </w:pPr>
      <w:r>
        <w:t xml:space="preserve">Lizzie </w:t>
      </w:r>
      <w:proofErr w:type="spellStart"/>
      <w:r>
        <w:t>Loh</w:t>
      </w:r>
      <w:proofErr w:type="spellEnd"/>
    </w:p>
    <w:p w14:paraId="25E3356E" w14:textId="77777777" w:rsidR="00746A62" w:rsidRDefault="00746A62" w:rsidP="00746A62">
      <w:pPr>
        <w:pStyle w:val="ListBullet"/>
      </w:pPr>
      <w:r>
        <w:t>Emily Hagan</w:t>
      </w:r>
    </w:p>
    <w:p w14:paraId="18859707" w14:textId="77777777" w:rsidR="00746A62" w:rsidRDefault="00746A62" w:rsidP="00746A62">
      <w:pPr>
        <w:pStyle w:val="ListBullet"/>
      </w:pPr>
      <w:r>
        <w:t>Allison White</w:t>
      </w:r>
    </w:p>
    <w:p w14:paraId="113740BC" w14:textId="77777777" w:rsidR="00746A62" w:rsidRDefault="00746A62" w:rsidP="00746A62">
      <w:pPr>
        <w:pStyle w:val="ListBullet"/>
      </w:pPr>
      <w:r>
        <w:t>Erica Johnson</w:t>
      </w:r>
    </w:p>
    <w:p w14:paraId="57FFA7C1" w14:textId="77777777" w:rsidR="00746A62" w:rsidRDefault="00746A62" w:rsidP="00746A62">
      <w:pPr>
        <w:pStyle w:val="ListBullet"/>
      </w:pPr>
      <w:r>
        <w:t>Oct 1</w:t>
      </w:r>
      <w:r>
        <w:rPr>
          <w:vertAlign w:val="superscript"/>
        </w:rPr>
        <w:t>st</w:t>
      </w:r>
      <w:r>
        <w:t xml:space="preserve"> onwards: Noam Ross</w:t>
      </w:r>
    </w:p>
    <w:p w14:paraId="7B07C3B9" w14:textId="77777777" w:rsidR="00EE5782" w:rsidRPr="00746A62" w:rsidRDefault="00EE5782">
      <w:pPr>
        <w:rPr>
          <w:rFonts w:asciiTheme="majorHAnsi" w:hAnsiTheme="majorHAnsi" w:cs="Arial"/>
          <w:sz w:val="22"/>
          <w:szCs w:val="22"/>
        </w:rPr>
      </w:pPr>
    </w:p>
    <w:p w14:paraId="4C61CE4C" w14:textId="77777777" w:rsidR="00EE5782" w:rsidRPr="00746A62" w:rsidRDefault="00EE5782" w:rsidP="00EE5782">
      <w:pPr>
        <w:rPr>
          <w:rFonts w:asciiTheme="majorHAnsi" w:hAnsiTheme="majorHAnsi" w:cs="Arial"/>
          <w:b/>
          <w:sz w:val="22"/>
          <w:szCs w:val="22"/>
        </w:rPr>
      </w:pPr>
      <w:r w:rsidRPr="00746A62">
        <w:rPr>
          <w:rFonts w:asciiTheme="majorHAnsi" w:hAnsiTheme="majorHAnsi" w:cs="Arial"/>
          <w:b/>
          <w:sz w:val="22"/>
          <w:szCs w:val="22"/>
        </w:rPr>
        <w:t>General Management M&amp;A P-2</w:t>
      </w:r>
    </w:p>
    <w:p w14:paraId="5F340B34" w14:textId="3443D8AF" w:rsidR="00EE5782" w:rsidRPr="00746A62" w:rsidRDefault="00D57B1B"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W</w:t>
      </w:r>
      <w:r w:rsidR="00EE5782" w:rsidRPr="00746A62">
        <w:rPr>
          <w:rFonts w:asciiTheme="majorHAnsi" w:hAnsiTheme="majorHAnsi" w:cs="Arial"/>
          <w:sz w:val="22"/>
          <w:szCs w:val="22"/>
        </w:rPr>
        <w:t xml:space="preserve">eekly EHA </w:t>
      </w:r>
      <w:r w:rsidR="00ED0C8E" w:rsidRPr="00746A62">
        <w:rPr>
          <w:rFonts w:asciiTheme="majorHAnsi" w:hAnsiTheme="majorHAnsi" w:cs="Arial"/>
          <w:sz w:val="22"/>
          <w:szCs w:val="22"/>
        </w:rPr>
        <w:t xml:space="preserve">M&amp;A </w:t>
      </w:r>
      <w:r w:rsidR="00EE5782" w:rsidRPr="00746A62">
        <w:rPr>
          <w:rFonts w:asciiTheme="majorHAnsi" w:hAnsiTheme="majorHAnsi" w:cs="Arial"/>
          <w:sz w:val="22"/>
          <w:szCs w:val="22"/>
        </w:rPr>
        <w:t>meetings</w:t>
      </w:r>
    </w:p>
    <w:p w14:paraId="3300798D" w14:textId="019BC517" w:rsidR="005512C4" w:rsidRPr="00746A62" w:rsidRDefault="005512C4" w:rsidP="005512C4">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 xml:space="preserve">Liaison to rest of P2 </w:t>
      </w:r>
      <w:r w:rsidR="002E09C0" w:rsidRPr="00746A62">
        <w:rPr>
          <w:rFonts w:asciiTheme="majorHAnsi" w:hAnsiTheme="majorHAnsi" w:cs="Arial"/>
          <w:sz w:val="22"/>
          <w:szCs w:val="22"/>
        </w:rPr>
        <w:t>will be at the PREDICT Exec Board</w:t>
      </w:r>
      <w:r w:rsidRPr="00746A62">
        <w:rPr>
          <w:rFonts w:asciiTheme="majorHAnsi" w:hAnsiTheme="majorHAnsi" w:cs="Arial"/>
          <w:sz w:val="22"/>
          <w:szCs w:val="22"/>
        </w:rPr>
        <w:t xml:space="preserve"> meeting</w:t>
      </w:r>
      <w:r w:rsidR="002E09C0" w:rsidRPr="00746A62">
        <w:rPr>
          <w:rFonts w:asciiTheme="majorHAnsi" w:hAnsiTheme="majorHAnsi" w:cs="Arial"/>
          <w:sz w:val="22"/>
          <w:szCs w:val="22"/>
        </w:rPr>
        <w:t>s</w:t>
      </w:r>
      <w:r w:rsidRPr="00746A62">
        <w:rPr>
          <w:rFonts w:asciiTheme="majorHAnsi" w:hAnsiTheme="majorHAnsi" w:cs="Arial"/>
          <w:sz w:val="22"/>
          <w:szCs w:val="22"/>
        </w:rPr>
        <w:t>.</w:t>
      </w:r>
    </w:p>
    <w:p w14:paraId="6A9EC2AC" w14:textId="36088AE9" w:rsidR="00EE5782" w:rsidRPr="00746A62" w:rsidRDefault="002E09C0"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 xml:space="preserve">Should aim for </w:t>
      </w:r>
      <w:r w:rsidR="00EE5782" w:rsidRPr="00746A62">
        <w:rPr>
          <w:rFonts w:asciiTheme="majorHAnsi" w:hAnsiTheme="majorHAnsi" w:cs="Arial"/>
          <w:sz w:val="22"/>
          <w:szCs w:val="22"/>
        </w:rPr>
        <w:t xml:space="preserve">Monthly </w:t>
      </w:r>
      <w:r w:rsidRPr="00746A62">
        <w:rPr>
          <w:rFonts w:asciiTheme="majorHAnsi" w:hAnsiTheme="majorHAnsi" w:cs="Arial"/>
          <w:sz w:val="22"/>
          <w:szCs w:val="22"/>
        </w:rPr>
        <w:t xml:space="preserve">PREDICT-wide </w:t>
      </w:r>
      <w:r w:rsidR="00ED0C8E" w:rsidRPr="00746A62">
        <w:rPr>
          <w:rFonts w:asciiTheme="majorHAnsi" w:hAnsiTheme="majorHAnsi" w:cs="Arial"/>
          <w:sz w:val="22"/>
          <w:szCs w:val="22"/>
        </w:rPr>
        <w:t>M&amp;A</w:t>
      </w:r>
      <w:r w:rsidR="00EE5782" w:rsidRPr="00746A62">
        <w:rPr>
          <w:rFonts w:asciiTheme="majorHAnsi" w:hAnsiTheme="majorHAnsi" w:cs="Arial"/>
          <w:sz w:val="22"/>
          <w:szCs w:val="22"/>
        </w:rPr>
        <w:t xml:space="preserve"> meetings </w:t>
      </w:r>
    </w:p>
    <w:p w14:paraId="679F3931" w14:textId="77777777" w:rsidR="00EE5782" w:rsidRPr="00746A62" w:rsidRDefault="00EE5782"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Kevin to sit in on Surveillance calls to represent M&amp;A team.</w:t>
      </w:r>
    </w:p>
    <w:p w14:paraId="00993ADC" w14:textId="5C0C9CAE" w:rsidR="00ED0C8E" w:rsidRPr="00746A62" w:rsidRDefault="00EE5782" w:rsidP="00EE5782">
      <w:pPr>
        <w:pStyle w:val="ListParagraph"/>
        <w:numPr>
          <w:ilvl w:val="0"/>
          <w:numId w:val="3"/>
        </w:numPr>
        <w:rPr>
          <w:rFonts w:asciiTheme="majorHAnsi" w:hAnsiTheme="majorHAnsi" w:cs="Arial"/>
          <w:sz w:val="22"/>
          <w:szCs w:val="22"/>
        </w:rPr>
      </w:pPr>
      <w:r w:rsidRPr="00746A62">
        <w:rPr>
          <w:rFonts w:asciiTheme="majorHAnsi" w:hAnsiTheme="majorHAnsi" w:cs="Arial"/>
          <w:sz w:val="22"/>
          <w:szCs w:val="22"/>
        </w:rPr>
        <w:t xml:space="preserve">Aim to deliver </w:t>
      </w:r>
      <w:r w:rsidR="00ED0C8E" w:rsidRPr="00746A62">
        <w:rPr>
          <w:rFonts w:asciiTheme="majorHAnsi" w:hAnsiTheme="majorHAnsi" w:cs="Arial"/>
          <w:sz w:val="22"/>
          <w:szCs w:val="22"/>
        </w:rPr>
        <w:t xml:space="preserve">high impact </w:t>
      </w:r>
      <w:r w:rsidRPr="00746A62">
        <w:rPr>
          <w:rFonts w:asciiTheme="majorHAnsi" w:hAnsiTheme="majorHAnsi" w:cs="Arial"/>
          <w:sz w:val="22"/>
          <w:szCs w:val="22"/>
        </w:rPr>
        <w:t>2-pagers (short</w:t>
      </w:r>
      <w:r w:rsidR="00ED0C8E" w:rsidRPr="00746A62">
        <w:rPr>
          <w:rFonts w:asciiTheme="majorHAnsi" w:hAnsiTheme="majorHAnsi" w:cs="Arial"/>
          <w:sz w:val="22"/>
          <w:szCs w:val="22"/>
        </w:rPr>
        <w:t>, important issues</w:t>
      </w:r>
      <w:r w:rsidRPr="00746A62">
        <w:rPr>
          <w:rFonts w:asciiTheme="majorHAnsi" w:hAnsiTheme="majorHAnsi" w:cs="Arial"/>
          <w:sz w:val="22"/>
          <w:szCs w:val="22"/>
        </w:rPr>
        <w:t xml:space="preserve">) to USAID every </w:t>
      </w:r>
      <w:r w:rsidR="00ED0C8E" w:rsidRPr="00746A62">
        <w:rPr>
          <w:rFonts w:asciiTheme="majorHAnsi" w:hAnsiTheme="majorHAnsi" w:cs="Arial"/>
          <w:sz w:val="22"/>
          <w:szCs w:val="22"/>
        </w:rPr>
        <w:t>3-4</w:t>
      </w:r>
      <w:r w:rsidRPr="00746A62">
        <w:rPr>
          <w:rFonts w:asciiTheme="majorHAnsi" w:hAnsiTheme="majorHAnsi" w:cs="Arial"/>
          <w:sz w:val="22"/>
          <w:szCs w:val="22"/>
        </w:rPr>
        <w:t xml:space="preserve"> weeks</w:t>
      </w:r>
      <w:r w:rsidR="00ED0C8E" w:rsidRPr="00746A62">
        <w:rPr>
          <w:rFonts w:asciiTheme="majorHAnsi" w:hAnsiTheme="majorHAnsi" w:cs="Arial"/>
          <w:sz w:val="22"/>
          <w:szCs w:val="22"/>
        </w:rPr>
        <w:t>. Especially important on topics that Dennis, Andrew, Alisa are thinking through for P2 directions.</w:t>
      </w:r>
    </w:p>
    <w:p w14:paraId="3402040A" w14:textId="77777777" w:rsidR="00EE5782" w:rsidRPr="00746A62" w:rsidRDefault="00EE5782">
      <w:pPr>
        <w:rPr>
          <w:rFonts w:asciiTheme="majorHAnsi" w:hAnsiTheme="majorHAnsi" w:cs="Arial"/>
          <w:sz w:val="22"/>
          <w:szCs w:val="22"/>
        </w:rPr>
      </w:pPr>
    </w:p>
    <w:p w14:paraId="137E1E76" w14:textId="55F49934" w:rsidR="008153CF" w:rsidRPr="00746A62" w:rsidRDefault="008D694A" w:rsidP="008153CF">
      <w:pPr>
        <w:widowControl w:val="0"/>
        <w:autoSpaceDE w:val="0"/>
        <w:autoSpaceDN w:val="0"/>
        <w:adjustRightInd w:val="0"/>
        <w:rPr>
          <w:rFonts w:asciiTheme="majorHAnsi" w:hAnsiTheme="majorHAnsi" w:cs="Arial"/>
          <w:b/>
          <w:sz w:val="22"/>
          <w:szCs w:val="22"/>
        </w:rPr>
      </w:pPr>
      <w:r w:rsidRPr="00746A62">
        <w:rPr>
          <w:rFonts w:asciiTheme="majorHAnsi" w:hAnsiTheme="majorHAnsi" w:cs="Arial"/>
          <w:b/>
          <w:sz w:val="22"/>
          <w:szCs w:val="22"/>
          <w:u w:val="single"/>
        </w:rPr>
        <w:t>Primary Questions</w:t>
      </w:r>
      <w:r w:rsidR="008153CF" w:rsidRPr="00746A62">
        <w:rPr>
          <w:rFonts w:asciiTheme="majorHAnsi" w:hAnsiTheme="majorHAnsi" w:cs="Arial"/>
          <w:b/>
          <w:bCs/>
          <w:sz w:val="22"/>
          <w:szCs w:val="22"/>
        </w:rPr>
        <w:t>:</w:t>
      </w:r>
    </w:p>
    <w:p w14:paraId="6863498A" w14:textId="77777777" w:rsidR="008153CF" w:rsidRPr="00746A62" w:rsidRDefault="008153CF" w:rsidP="008153CF">
      <w:pPr>
        <w:widowControl w:val="0"/>
        <w:autoSpaceDE w:val="0"/>
        <w:autoSpaceDN w:val="0"/>
        <w:adjustRightInd w:val="0"/>
        <w:rPr>
          <w:rFonts w:asciiTheme="majorHAnsi" w:hAnsiTheme="majorHAnsi" w:cs="Arial"/>
          <w:b/>
          <w:bCs/>
          <w:sz w:val="22"/>
          <w:szCs w:val="22"/>
        </w:rPr>
      </w:pPr>
    </w:p>
    <w:p w14:paraId="44092792" w14:textId="324A36F7"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What are the BIG goals/projects we want to accomplish by the end of P-2 (like Deep Forest and Hotspots II for P-1)?</w:t>
      </w:r>
    </w:p>
    <w:p w14:paraId="2E3FF038" w14:textId="070F8319"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What data and types of analyses do we need to reach those goals?</w:t>
      </w:r>
    </w:p>
    <w:p w14:paraId="2C8B3C72" w14:textId="0BBE0E4D"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How should these data be organized to be most useful for analyses (linking with IM team and EIDITH)?</w:t>
      </w:r>
    </w:p>
    <w:p w14:paraId="749ABCF9" w14:textId="1A3410F0" w:rsidR="008153CF" w:rsidRPr="00746A62" w:rsidRDefault="008153CF"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 xml:space="preserve">How will we </w:t>
      </w:r>
      <w:r w:rsidR="008D694A" w:rsidRPr="00746A62">
        <w:rPr>
          <w:rFonts w:asciiTheme="majorHAnsi" w:hAnsiTheme="majorHAnsi" w:cs="Arial"/>
          <w:sz w:val="22"/>
          <w:szCs w:val="22"/>
        </w:rPr>
        <w:t xml:space="preserve">best </w:t>
      </w:r>
      <w:r w:rsidR="006C41A1" w:rsidRPr="00746A62">
        <w:rPr>
          <w:rFonts w:asciiTheme="majorHAnsi" w:hAnsiTheme="majorHAnsi" w:cs="Arial"/>
          <w:sz w:val="22"/>
          <w:szCs w:val="22"/>
        </w:rPr>
        <w:t>integrate analyse</w:t>
      </w:r>
      <w:r w:rsidRPr="00746A62">
        <w:rPr>
          <w:rFonts w:asciiTheme="majorHAnsi" w:hAnsiTheme="majorHAnsi" w:cs="Arial"/>
          <w:sz w:val="22"/>
          <w:szCs w:val="22"/>
        </w:rPr>
        <w:t xml:space="preserve">s of human behavioral data with wildlife and livestock data? </w:t>
      </w:r>
    </w:p>
    <w:p w14:paraId="02631379" w14:textId="27D24B1F" w:rsidR="008153CF" w:rsidRPr="00746A62" w:rsidRDefault="008D694A" w:rsidP="00FD216E">
      <w:pPr>
        <w:pStyle w:val="ListParagraph"/>
        <w:widowControl w:val="0"/>
        <w:numPr>
          <w:ilvl w:val="0"/>
          <w:numId w:val="2"/>
        </w:numPr>
        <w:autoSpaceDE w:val="0"/>
        <w:autoSpaceDN w:val="0"/>
        <w:adjustRightInd w:val="0"/>
        <w:rPr>
          <w:rFonts w:asciiTheme="majorHAnsi" w:hAnsiTheme="majorHAnsi" w:cs="Arial"/>
          <w:sz w:val="22"/>
          <w:szCs w:val="22"/>
        </w:rPr>
      </w:pPr>
      <w:r w:rsidRPr="00746A62">
        <w:rPr>
          <w:rFonts w:asciiTheme="majorHAnsi" w:hAnsiTheme="majorHAnsi" w:cs="Arial"/>
          <w:sz w:val="22"/>
          <w:szCs w:val="22"/>
        </w:rPr>
        <w:t>Best ways for M&amp;A to inform surveillance?</w:t>
      </w:r>
      <w:r w:rsidR="008153CF" w:rsidRPr="00746A62">
        <w:rPr>
          <w:rFonts w:asciiTheme="majorHAnsi" w:hAnsiTheme="majorHAnsi" w:cs="Arial"/>
          <w:sz w:val="22"/>
          <w:szCs w:val="22"/>
        </w:rPr>
        <w:t xml:space="preserve"> </w:t>
      </w:r>
      <w:r w:rsidRPr="00746A62">
        <w:rPr>
          <w:rFonts w:asciiTheme="majorHAnsi" w:hAnsiTheme="majorHAnsi" w:cs="Arial"/>
          <w:sz w:val="22"/>
          <w:szCs w:val="22"/>
        </w:rPr>
        <w:t xml:space="preserve">E.g. </w:t>
      </w:r>
      <w:r w:rsidR="006C41A1" w:rsidRPr="00746A62">
        <w:rPr>
          <w:rFonts w:asciiTheme="majorHAnsi" w:hAnsiTheme="majorHAnsi" w:cs="Arial"/>
          <w:sz w:val="22"/>
          <w:szCs w:val="22"/>
        </w:rPr>
        <w:t>What d</w:t>
      </w:r>
      <w:r w:rsidRPr="00746A62">
        <w:rPr>
          <w:rFonts w:asciiTheme="majorHAnsi" w:hAnsiTheme="majorHAnsi" w:cs="Arial"/>
          <w:sz w:val="22"/>
          <w:szCs w:val="22"/>
        </w:rPr>
        <w:t xml:space="preserve">ata to collect, number of sites and samples necessary, </w:t>
      </w:r>
      <w:r w:rsidR="006C41A1" w:rsidRPr="00746A62">
        <w:rPr>
          <w:rFonts w:asciiTheme="majorHAnsi" w:hAnsiTheme="majorHAnsi" w:cs="Arial"/>
          <w:sz w:val="22"/>
          <w:szCs w:val="22"/>
        </w:rPr>
        <w:t xml:space="preserve">and </w:t>
      </w:r>
      <w:r w:rsidRPr="00746A62">
        <w:rPr>
          <w:rFonts w:asciiTheme="majorHAnsi" w:hAnsiTheme="majorHAnsi" w:cs="Arial"/>
          <w:sz w:val="22"/>
          <w:szCs w:val="22"/>
        </w:rPr>
        <w:t xml:space="preserve">selection of pathways </w:t>
      </w:r>
      <w:r w:rsidR="008153CF" w:rsidRPr="00746A62">
        <w:rPr>
          <w:rFonts w:asciiTheme="majorHAnsi" w:hAnsiTheme="majorHAnsi" w:cs="Arial"/>
          <w:sz w:val="22"/>
          <w:szCs w:val="22"/>
        </w:rPr>
        <w:t>in order to test global hypothesis on</w:t>
      </w:r>
      <w:r w:rsidRPr="00746A62">
        <w:rPr>
          <w:rFonts w:asciiTheme="majorHAnsi" w:hAnsiTheme="majorHAnsi" w:cs="Arial"/>
          <w:sz w:val="22"/>
          <w:szCs w:val="22"/>
        </w:rPr>
        <w:t xml:space="preserve"> zoonotic</w:t>
      </w:r>
      <w:r w:rsidR="008153CF" w:rsidRPr="00746A62">
        <w:rPr>
          <w:rFonts w:asciiTheme="majorHAnsi" w:hAnsiTheme="majorHAnsi" w:cs="Arial"/>
          <w:sz w:val="22"/>
          <w:szCs w:val="22"/>
        </w:rPr>
        <w:t xml:space="preserve"> </w:t>
      </w:r>
      <w:r w:rsidRPr="00746A62">
        <w:rPr>
          <w:rFonts w:asciiTheme="majorHAnsi" w:hAnsiTheme="majorHAnsi" w:cs="Arial"/>
          <w:sz w:val="22"/>
          <w:szCs w:val="22"/>
        </w:rPr>
        <w:t>disease emergence</w:t>
      </w:r>
      <w:r w:rsidR="008153CF" w:rsidRPr="00746A62">
        <w:rPr>
          <w:rFonts w:asciiTheme="majorHAnsi" w:hAnsiTheme="majorHAnsi" w:cs="Arial"/>
          <w:sz w:val="22"/>
          <w:szCs w:val="22"/>
        </w:rPr>
        <w:t>. </w:t>
      </w:r>
    </w:p>
    <w:p w14:paraId="7AA7D408" w14:textId="77777777" w:rsidR="008153CF" w:rsidRPr="00746A62" w:rsidRDefault="008153CF">
      <w:pPr>
        <w:rPr>
          <w:rFonts w:asciiTheme="majorHAnsi" w:hAnsiTheme="majorHAnsi" w:cs="Arial"/>
          <w:sz w:val="22"/>
          <w:szCs w:val="22"/>
        </w:rPr>
      </w:pPr>
    </w:p>
    <w:p w14:paraId="6EA60EB9" w14:textId="025A65BB" w:rsidR="004C07D0" w:rsidRPr="00746A62" w:rsidRDefault="00746A62" w:rsidP="004C07D0">
      <w:pPr>
        <w:rPr>
          <w:rFonts w:asciiTheme="majorHAnsi" w:hAnsiTheme="majorHAnsi" w:cs="Arial"/>
          <w:b/>
          <w:sz w:val="22"/>
          <w:szCs w:val="22"/>
          <w:u w:val="single"/>
        </w:rPr>
      </w:pPr>
      <w:r>
        <w:rPr>
          <w:rFonts w:asciiTheme="majorHAnsi" w:hAnsiTheme="majorHAnsi" w:cs="Arial"/>
          <w:b/>
          <w:sz w:val="22"/>
          <w:szCs w:val="22"/>
          <w:u w:val="single"/>
        </w:rPr>
        <w:t>M&amp;A projects</w:t>
      </w:r>
      <w:r w:rsidR="004C07D0" w:rsidRPr="00746A62">
        <w:rPr>
          <w:rFonts w:asciiTheme="majorHAnsi" w:hAnsiTheme="majorHAnsi" w:cs="Arial"/>
          <w:b/>
          <w:sz w:val="22"/>
          <w:szCs w:val="22"/>
          <w:u w:val="single"/>
        </w:rPr>
        <w:t xml:space="preserve"> </w:t>
      </w:r>
    </w:p>
    <w:p w14:paraId="738FC19F" w14:textId="56B39D71" w:rsidR="004C07D0" w:rsidRPr="00746A62" w:rsidRDefault="004C07D0" w:rsidP="004C07D0">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 xml:space="preserve">Future </w:t>
      </w:r>
      <w:r w:rsidR="00F24005" w:rsidRPr="00746A62">
        <w:rPr>
          <w:rFonts w:asciiTheme="majorHAnsi" w:hAnsiTheme="majorHAnsi" w:cs="Arial"/>
          <w:b/>
          <w:sz w:val="22"/>
          <w:szCs w:val="22"/>
        </w:rPr>
        <w:t>projections</w:t>
      </w:r>
      <w:r w:rsidRPr="00746A62">
        <w:rPr>
          <w:rFonts w:asciiTheme="majorHAnsi" w:hAnsiTheme="majorHAnsi" w:cs="Arial"/>
          <w:b/>
          <w:sz w:val="22"/>
          <w:szCs w:val="22"/>
        </w:rPr>
        <w:t xml:space="preserve"> of hotspot</w:t>
      </w:r>
      <w:r w:rsidR="00F24005" w:rsidRPr="00746A62">
        <w:rPr>
          <w:rFonts w:asciiTheme="majorHAnsi" w:hAnsiTheme="majorHAnsi" w:cs="Arial"/>
          <w:b/>
          <w:sz w:val="22"/>
          <w:szCs w:val="22"/>
        </w:rPr>
        <w:t xml:space="preserve"> maps</w:t>
      </w:r>
      <w:r w:rsidR="00F24005" w:rsidRPr="00746A62">
        <w:rPr>
          <w:rFonts w:asciiTheme="majorHAnsi" w:hAnsiTheme="majorHAnsi" w:cs="Arial"/>
          <w:sz w:val="22"/>
          <w:szCs w:val="22"/>
        </w:rPr>
        <w:t xml:space="preserve"> – using projected</w:t>
      </w:r>
      <w:r w:rsidRPr="00746A62">
        <w:rPr>
          <w:rFonts w:asciiTheme="majorHAnsi" w:hAnsiTheme="majorHAnsi" w:cs="Arial"/>
          <w:sz w:val="22"/>
          <w:szCs w:val="22"/>
        </w:rPr>
        <w:t xml:space="preserve"> changes in demography, </w:t>
      </w:r>
      <w:r w:rsidR="008153CF" w:rsidRPr="00746A62">
        <w:rPr>
          <w:rFonts w:asciiTheme="majorHAnsi" w:hAnsiTheme="majorHAnsi" w:cs="Arial"/>
          <w:sz w:val="22"/>
          <w:szCs w:val="22"/>
        </w:rPr>
        <w:t xml:space="preserve">climate, </w:t>
      </w:r>
      <w:r w:rsidR="00917749" w:rsidRPr="00746A62">
        <w:rPr>
          <w:rFonts w:asciiTheme="majorHAnsi" w:hAnsiTheme="majorHAnsi" w:cs="Arial"/>
          <w:sz w:val="22"/>
          <w:szCs w:val="22"/>
        </w:rPr>
        <w:t>livestock, and trade.</w:t>
      </w:r>
      <w:ins w:id="0" w:author="KJO" w:date="2015-06-25T10:44:00Z">
        <w:r w:rsidR="00130E06">
          <w:rPr>
            <w:rFonts w:asciiTheme="majorHAnsi" w:hAnsiTheme="majorHAnsi" w:cs="Arial"/>
            <w:sz w:val="22"/>
            <w:szCs w:val="22"/>
          </w:rPr>
          <w:t xml:space="preserve"> CZT</w:t>
        </w:r>
      </w:ins>
      <w:ins w:id="1" w:author="Peter Daszak" w:date="2015-06-25T14:09:00Z">
        <w:r w:rsidR="00B5713D">
          <w:rPr>
            <w:rFonts w:asciiTheme="majorHAnsi" w:hAnsiTheme="majorHAnsi" w:cs="Arial"/>
            <w:sz w:val="22"/>
            <w:szCs w:val="22"/>
          </w:rPr>
          <w:t>; E</w:t>
        </w:r>
      </w:ins>
      <w:ins w:id="2" w:author="Peter Daszak" w:date="2015-06-25T14:10:00Z">
        <w:r w:rsidR="00B5713D">
          <w:rPr>
            <w:rFonts w:asciiTheme="majorHAnsi" w:hAnsiTheme="majorHAnsi" w:cs="Arial"/>
            <w:sz w:val="22"/>
            <w:szCs w:val="22"/>
          </w:rPr>
          <w:t>E</w:t>
        </w:r>
      </w:ins>
      <w:ins w:id="3" w:author="Peter Daszak" w:date="2015-06-25T14:09:00Z">
        <w:r w:rsidR="00B5713D">
          <w:rPr>
            <w:rFonts w:asciiTheme="majorHAnsi" w:hAnsiTheme="majorHAnsi" w:cs="Arial"/>
            <w:sz w:val="22"/>
            <w:szCs w:val="22"/>
          </w:rPr>
          <w:t>J</w:t>
        </w:r>
      </w:ins>
      <w:ins w:id="4" w:author="Peter Daszak" w:date="2015-06-25T14:10:00Z">
        <w:r w:rsidR="00B5713D">
          <w:rPr>
            <w:rFonts w:asciiTheme="majorHAnsi" w:hAnsiTheme="majorHAnsi" w:cs="Arial"/>
            <w:sz w:val="22"/>
            <w:szCs w:val="22"/>
          </w:rPr>
          <w:t>, AMW; TA</w:t>
        </w:r>
      </w:ins>
    </w:p>
    <w:p w14:paraId="603B6E77" w14:textId="6B258989" w:rsidR="00F24005" w:rsidRPr="00746A62" w:rsidRDefault="00746A62" w:rsidP="00425F6C">
      <w:pPr>
        <w:pStyle w:val="ListParagraph"/>
        <w:numPr>
          <w:ilvl w:val="0"/>
          <w:numId w:val="1"/>
        </w:numPr>
        <w:rPr>
          <w:rFonts w:asciiTheme="majorHAnsi" w:hAnsiTheme="majorHAnsi" w:cs="Arial"/>
          <w:sz w:val="22"/>
          <w:szCs w:val="22"/>
        </w:rPr>
      </w:pPr>
      <w:del w:id="5" w:author="Peter Daszak" w:date="2015-06-25T14:11:00Z">
        <w:r w:rsidDel="00B5713D">
          <w:rPr>
            <w:rFonts w:asciiTheme="majorHAnsi" w:hAnsiTheme="majorHAnsi" w:cs="Arial"/>
            <w:b/>
            <w:sz w:val="22"/>
            <w:szCs w:val="22"/>
          </w:rPr>
          <w:delText>EIDR</w:delText>
        </w:r>
        <w:r w:rsidR="00425F6C" w:rsidRPr="00746A62" w:rsidDel="00B5713D">
          <w:rPr>
            <w:rFonts w:asciiTheme="majorHAnsi" w:hAnsiTheme="majorHAnsi" w:cs="Arial"/>
            <w:sz w:val="22"/>
            <w:szCs w:val="22"/>
          </w:rPr>
          <w:delText xml:space="preserve"> – </w:delText>
        </w:r>
      </w:del>
      <w:del w:id="6" w:author="Peter Daszak" w:date="2015-06-25T14:12:00Z">
        <w:r w:rsidR="00425F6C" w:rsidRPr="00746A62" w:rsidDel="00B5713D">
          <w:rPr>
            <w:rFonts w:asciiTheme="majorHAnsi" w:hAnsiTheme="majorHAnsi" w:cs="Arial"/>
            <w:sz w:val="22"/>
            <w:szCs w:val="22"/>
          </w:rPr>
          <w:delText>b</w:delText>
        </w:r>
      </w:del>
      <w:ins w:id="7" w:author="Peter Daszak" w:date="2015-06-25T14:12:00Z">
        <w:r w:rsidR="00B5713D">
          <w:rPr>
            <w:rFonts w:asciiTheme="majorHAnsi" w:hAnsiTheme="majorHAnsi" w:cs="Arial"/>
            <w:sz w:val="22"/>
            <w:szCs w:val="22"/>
          </w:rPr>
          <w:t>B</w:t>
        </w:r>
      </w:ins>
      <w:r w:rsidR="00425F6C" w:rsidRPr="00746A62">
        <w:rPr>
          <w:rFonts w:asciiTheme="majorHAnsi" w:hAnsiTheme="majorHAnsi" w:cs="Arial"/>
          <w:sz w:val="22"/>
          <w:szCs w:val="22"/>
        </w:rPr>
        <w:t>etter respons</w:t>
      </w:r>
      <w:r w:rsidR="00F24005" w:rsidRPr="00746A62">
        <w:rPr>
          <w:rFonts w:asciiTheme="majorHAnsi" w:hAnsiTheme="majorHAnsi" w:cs="Arial"/>
          <w:sz w:val="22"/>
          <w:szCs w:val="22"/>
        </w:rPr>
        <w:t xml:space="preserve">e variable for hotspot models </w:t>
      </w:r>
      <w:ins w:id="8" w:author="KJO" w:date="2015-06-25T10:44:00Z">
        <w:r w:rsidR="00130E06">
          <w:rPr>
            <w:rFonts w:asciiTheme="majorHAnsi" w:hAnsiTheme="majorHAnsi" w:cs="Arial"/>
            <w:sz w:val="22"/>
            <w:szCs w:val="22"/>
          </w:rPr>
          <w:t>AH/TA</w:t>
        </w:r>
      </w:ins>
    </w:p>
    <w:p w14:paraId="0127A631" w14:textId="6309ADAF" w:rsidR="00425F6C" w:rsidRPr="00746A62" w:rsidRDefault="00425F6C"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lastRenderedPageBreak/>
        <w:t>all outbreaks</w:t>
      </w:r>
      <w:r w:rsidR="00F24005" w:rsidRPr="00746A62">
        <w:rPr>
          <w:rFonts w:asciiTheme="majorHAnsi" w:hAnsiTheme="majorHAnsi" w:cs="Arial"/>
          <w:sz w:val="22"/>
          <w:szCs w:val="22"/>
        </w:rPr>
        <w:t xml:space="preserve"> of an emerging disease if they’re separate events </w:t>
      </w:r>
      <w:r w:rsidRPr="00746A62">
        <w:rPr>
          <w:rFonts w:asciiTheme="majorHAnsi" w:hAnsiTheme="majorHAnsi" w:cs="Arial"/>
          <w:sz w:val="22"/>
          <w:szCs w:val="22"/>
        </w:rPr>
        <w:t>(not just first emergence event</w:t>
      </w:r>
      <w:r w:rsidR="00F24005" w:rsidRPr="00746A62">
        <w:rPr>
          <w:rFonts w:asciiTheme="majorHAnsi" w:hAnsiTheme="majorHAnsi" w:cs="Arial"/>
          <w:sz w:val="22"/>
          <w:szCs w:val="22"/>
        </w:rPr>
        <w:t>, and not just spreading events</w:t>
      </w:r>
      <w:r w:rsidRPr="00746A62">
        <w:rPr>
          <w:rFonts w:asciiTheme="majorHAnsi" w:hAnsiTheme="majorHAnsi" w:cs="Arial"/>
          <w:sz w:val="22"/>
          <w:szCs w:val="22"/>
        </w:rPr>
        <w:t>)</w:t>
      </w:r>
    </w:p>
    <w:p w14:paraId="0C7FAB7F" w14:textId="7365F592" w:rsidR="00B5409D" w:rsidRPr="00746A62" w:rsidRDefault="000E4F24"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This </w:t>
      </w:r>
      <w:r w:rsidR="00B5409D" w:rsidRPr="00746A62">
        <w:rPr>
          <w:rFonts w:asciiTheme="majorHAnsi" w:hAnsiTheme="majorHAnsi" w:cs="Arial"/>
          <w:sz w:val="22"/>
          <w:szCs w:val="22"/>
        </w:rPr>
        <w:t xml:space="preserve">will involve the use of time-series driver data too, e.g. </w:t>
      </w:r>
      <w:r w:rsidRPr="00746A62">
        <w:rPr>
          <w:rFonts w:asciiTheme="majorHAnsi" w:hAnsiTheme="majorHAnsi" w:cs="Arial"/>
          <w:sz w:val="22"/>
          <w:szCs w:val="22"/>
        </w:rPr>
        <w:t xml:space="preserve">temporal </w:t>
      </w:r>
      <w:proofErr w:type="spellStart"/>
      <w:r w:rsidR="00B5409D" w:rsidRPr="00746A62">
        <w:rPr>
          <w:rFonts w:asciiTheme="majorHAnsi" w:hAnsiTheme="majorHAnsi" w:cs="Arial"/>
          <w:sz w:val="22"/>
          <w:szCs w:val="22"/>
        </w:rPr>
        <w:t>landuse</w:t>
      </w:r>
      <w:proofErr w:type="spellEnd"/>
      <w:r w:rsidR="00B5409D" w:rsidRPr="00746A62">
        <w:rPr>
          <w:rFonts w:asciiTheme="majorHAnsi" w:hAnsiTheme="majorHAnsi" w:cs="Arial"/>
          <w:sz w:val="22"/>
          <w:szCs w:val="22"/>
        </w:rPr>
        <w:t xml:space="preserve"> change datasets when looking at different outbreaks over time.</w:t>
      </w:r>
    </w:p>
    <w:p w14:paraId="77F43B2E" w14:textId="3FE9B118" w:rsidR="00F24005" w:rsidRPr="00746A62" w:rsidRDefault="00425F6C"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Linking in with DoD </w:t>
      </w:r>
      <w:proofErr w:type="spellStart"/>
      <w:r w:rsidRPr="00746A62">
        <w:rPr>
          <w:rFonts w:asciiTheme="majorHAnsi" w:hAnsiTheme="majorHAnsi" w:cs="Arial"/>
          <w:sz w:val="22"/>
          <w:szCs w:val="22"/>
        </w:rPr>
        <w:t>Biosurveillance</w:t>
      </w:r>
      <w:proofErr w:type="spellEnd"/>
      <w:r w:rsidRPr="00746A62">
        <w:rPr>
          <w:rFonts w:asciiTheme="majorHAnsi" w:hAnsiTheme="majorHAnsi" w:cs="Arial"/>
          <w:sz w:val="22"/>
          <w:szCs w:val="22"/>
        </w:rPr>
        <w:t xml:space="preserve"> Ecosystem (BSVE) and other global datasets and data mining/data scraping activities</w:t>
      </w:r>
      <w:r w:rsidR="004D6891" w:rsidRPr="00746A62">
        <w:rPr>
          <w:rFonts w:asciiTheme="majorHAnsi" w:hAnsiTheme="majorHAnsi" w:cs="Arial"/>
          <w:sz w:val="22"/>
          <w:szCs w:val="22"/>
        </w:rPr>
        <w:t xml:space="preserve"> </w:t>
      </w:r>
    </w:p>
    <w:p w14:paraId="458CA6D9" w14:textId="3610AFE0" w:rsidR="004D6891" w:rsidRDefault="004D6891" w:rsidP="00F24005">
      <w:pPr>
        <w:pStyle w:val="ListParagraph"/>
        <w:numPr>
          <w:ilvl w:val="1"/>
          <w:numId w:val="1"/>
        </w:numPr>
        <w:rPr>
          <w:ins w:id="9" w:author="Peter Daszak" w:date="2015-06-25T14:12:00Z"/>
          <w:rFonts w:asciiTheme="majorHAnsi" w:hAnsiTheme="majorHAnsi" w:cs="Arial"/>
          <w:sz w:val="22"/>
          <w:szCs w:val="22"/>
        </w:rPr>
      </w:pPr>
      <w:r w:rsidRPr="00746A62">
        <w:rPr>
          <w:rFonts w:asciiTheme="majorHAnsi" w:hAnsiTheme="majorHAnsi" w:cs="Arial"/>
          <w:sz w:val="22"/>
          <w:szCs w:val="22"/>
        </w:rPr>
        <w:t>CKJ – have grant call to expand the BSVE, she’s planning to submit tomorrow</w:t>
      </w:r>
      <w:r w:rsidR="007815BF" w:rsidRPr="00746A62">
        <w:rPr>
          <w:rFonts w:asciiTheme="majorHAnsi" w:hAnsiTheme="majorHAnsi" w:cs="Arial"/>
          <w:sz w:val="22"/>
          <w:szCs w:val="22"/>
        </w:rPr>
        <w:t xml:space="preserve"> for some of her work – would be good to link in with our work whether funded or not</w:t>
      </w:r>
      <w:r w:rsidRPr="00746A62">
        <w:rPr>
          <w:rFonts w:asciiTheme="majorHAnsi" w:hAnsiTheme="majorHAnsi" w:cs="Arial"/>
          <w:sz w:val="22"/>
          <w:szCs w:val="22"/>
        </w:rPr>
        <w:t>.</w:t>
      </w:r>
    </w:p>
    <w:p w14:paraId="1A1A4BB3" w14:textId="7DD6E079" w:rsidR="00B5713D" w:rsidRPr="00746A62" w:rsidRDefault="00B5713D" w:rsidP="00F24005">
      <w:pPr>
        <w:pStyle w:val="ListParagraph"/>
        <w:numPr>
          <w:ilvl w:val="1"/>
          <w:numId w:val="1"/>
        </w:numPr>
        <w:rPr>
          <w:rFonts w:asciiTheme="majorHAnsi" w:hAnsiTheme="majorHAnsi" w:cs="Arial"/>
          <w:sz w:val="22"/>
          <w:szCs w:val="22"/>
        </w:rPr>
      </w:pPr>
      <w:ins w:id="10" w:author="Peter Daszak" w:date="2015-06-25T14:12:00Z">
        <w:r>
          <w:rPr>
            <w:rFonts w:asciiTheme="majorHAnsi" w:hAnsiTheme="majorHAnsi" w:cs="Arial"/>
            <w:sz w:val="22"/>
            <w:szCs w:val="22"/>
          </w:rPr>
          <w:t>Mantle will be a way to interface with other disease surveillance partners</w:t>
        </w:r>
      </w:ins>
    </w:p>
    <w:p w14:paraId="73624CEE" w14:textId="1F955493" w:rsidR="00425F6C" w:rsidRPr="00B5713D" w:rsidRDefault="00425F6C" w:rsidP="00B5713D">
      <w:pPr>
        <w:pStyle w:val="ListParagraph"/>
        <w:numPr>
          <w:ilvl w:val="0"/>
          <w:numId w:val="1"/>
        </w:numPr>
        <w:rPr>
          <w:rFonts w:asciiTheme="majorHAnsi" w:hAnsiTheme="majorHAnsi" w:cs="Arial"/>
          <w:b/>
          <w:sz w:val="22"/>
          <w:szCs w:val="22"/>
          <w:rPrChange w:id="11" w:author="Peter Daszak" w:date="2015-06-25T14:13:00Z">
            <w:rPr/>
          </w:rPrChange>
        </w:rPr>
      </w:pPr>
      <w:del w:id="12" w:author="Peter Daszak" w:date="2015-06-25T14:13:00Z">
        <w:r w:rsidRPr="00746A62" w:rsidDel="00B5713D">
          <w:rPr>
            <w:rFonts w:asciiTheme="majorHAnsi" w:hAnsiTheme="majorHAnsi" w:cs="Arial"/>
            <w:b/>
            <w:sz w:val="22"/>
            <w:szCs w:val="22"/>
          </w:rPr>
          <w:delText xml:space="preserve">Modeling </w:delText>
        </w:r>
      </w:del>
      <w:ins w:id="13" w:author="Peter Daszak" w:date="2015-06-25T14:13:00Z">
        <w:r w:rsidR="00B5713D">
          <w:rPr>
            <w:rFonts w:asciiTheme="majorHAnsi" w:hAnsiTheme="majorHAnsi" w:cs="Arial"/>
            <w:b/>
            <w:sz w:val="22"/>
            <w:szCs w:val="22"/>
          </w:rPr>
          <w:t xml:space="preserve">Analyzing PREDICT data </w:t>
        </w:r>
      </w:ins>
      <w:r w:rsidRPr="00B5713D">
        <w:rPr>
          <w:rFonts w:asciiTheme="majorHAnsi" w:hAnsiTheme="majorHAnsi" w:cs="Arial"/>
          <w:b/>
          <w:sz w:val="22"/>
          <w:szCs w:val="22"/>
          <w:rPrChange w:id="14" w:author="Peter Daszak" w:date="2015-06-25T14:13:00Z">
            <w:rPr/>
          </w:rPrChange>
        </w:rPr>
        <w:t>to inform Surveillance</w:t>
      </w:r>
      <w:ins w:id="15" w:author="KJO" w:date="2015-06-25T10:44:00Z">
        <w:r w:rsidR="00130E06" w:rsidRPr="00B5713D">
          <w:rPr>
            <w:rFonts w:asciiTheme="majorHAnsi" w:hAnsiTheme="majorHAnsi" w:cs="Arial"/>
            <w:b/>
            <w:sz w:val="22"/>
            <w:szCs w:val="22"/>
            <w:rPrChange w:id="16" w:author="Peter Daszak" w:date="2015-06-25T14:13:00Z">
              <w:rPr/>
            </w:rPrChange>
          </w:rPr>
          <w:t xml:space="preserve"> </w:t>
        </w:r>
        <w:del w:id="17" w:author="Peter Daszak" w:date="2015-06-25T14:14:00Z">
          <w:r w:rsidR="00130E06" w:rsidRPr="00B5713D" w:rsidDel="00B5713D">
            <w:rPr>
              <w:rFonts w:asciiTheme="majorHAnsi" w:hAnsiTheme="majorHAnsi" w:cs="Arial"/>
              <w:b/>
              <w:sz w:val="22"/>
              <w:szCs w:val="22"/>
              <w:rPrChange w:id="18" w:author="Peter Daszak" w:date="2015-06-25T14:13:00Z">
                <w:rPr/>
              </w:rPrChange>
            </w:rPr>
            <w:delText>TA/</w:delText>
          </w:r>
        </w:del>
        <w:r w:rsidR="00130E06" w:rsidRPr="00B5713D">
          <w:rPr>
            <w:rFonts w:asciiTheme="majorHAnsi" w:hAnsiTheme="majorHAnsi" w:cs="Arial"/>
            <w:b/>
            <w:sz w:val="22"/>
            <w:szCs w:val="22"/>
            <w:rPrChange w:id="19" w:author="Peter Daszak" w:date="2015-06-25T14:13:00Z">
              <w:rPr/>
            </w:rPrChange>
          </w:rPr>
          <w:t>KJO</w:t>
        </w:r>
      </w:ins>
      <w:ins w:id="20" w:author="Peter Daszak" w:date="2015-06-25T14:14:00Z">
        <w:r w:rsidR="00B5713D">
          <w:rPr>
            <w:rFonts w:asciiTheme="majorHAnsi" w:hAnsiTheme="majorHAnsi" w:cs="Arial"/>
            <w:b/>
            <w:sz w:val="22"/>
            <w:szCs w:val="22"/>
          </w:rPr>
          <w:t>; TA</w:t>
        </w:r>
      </w:ins>
    </w:p>
    <w:p w14:paraId="4CFB2148" w14:textId="58B04C9F" w:rsidR="00425F6C" w:rsidRPr="00B5713D" w:rsidRDefault="00425F6C" w:rsidP="00425F6C">
      <w:pPr>
        <w:pStyle w:val="ListParagraph"/>
        <w:numPr>
          <w:ilvl w:val="1"/>
          <w:numId w:val="1"/>
        </w:numPr>
        <w:rPr>
          <w:ins w:id="21" w:author="Peter Daszak" w:date="2015-06-25T14:15:00Z"/>
          <w:rFonts w:asciiTheme="majorHAnsi" w:hAnsiTheme="majorHAnsi" w:cs="Arial"/>
          <w:b/>
          <w:sz w:val="22"/>
          <w:szCs w:val="22"/>
          <w:rPrChange w:id="22" w:author="Peter Daszak" w:date="2015-06-25T14:15:00Z">
            <w:rPr>
              <w:ins w:id="23" w:author="Peter Daszak" w:date="2015-06-25T14:15:00Z"/>
              <w:rFonts w:asciiTheme="majorHAnsi" w:hAnsiTheme="majorHAnsi" w:cs="Arial"/>
              <w:sz w:val="22"/>
              <w:szCs w:val="22"/>
            </w:rPr>
          </w:rPrChange>
        </w:rPr>
      </w:pPr>
      <w:r w:rsidRPr="00746A62">
        <w:rPr>
          <w:rFonts w:asciiTheme="majorHAnsi" w:hAnsiTheme="majorHAnsi" w:cs="Arial"/>
          <w:sz w:val="22"/>
          <w:szCs w:val="22"/>
        </w:rPr>
        <w:t>Use P-1 data and targeted P-2 hypotheses to help inform site selection and pathway selection</w:t>
      </w:r>
      <w:ins w:id="24" w:author="Peter Daszak" w:date="2015-06-25T14:15:00Z">
        <w:r w:rsidR="00B5713D">
          <w:rPr>
            <w:rFonts w:asciiTheme="majorHAnsi" w:hAnsiTheme="majorHAnsi" w:cs="Arial"/>
            <w:sz w:val="22"/>
            <w:szCs w:val="22"/>
          </w:rPr>
          <w:t xml:space="preserve"> (TA and KJO did this and informed surveillance)</w:t>
        </w:r>
      </w:ins>
    </w:p>
    <w:p w14:paraId="3EDA5309" w14:textId="7E784D1E" w:rsidR="00B5713D" w:rsidRPr="00746A62" w:rsidRDefault="00B5713D" w:rsidP="00425F6C">
      <w:pPr>
        <w:pStyle w:val="ListParagraph"/>
        <w:numPr>
          <w:ilvl w:val="1"/>
          <w:numId w:val="1"/>
        </w:numPr>
        <w:rPr>
          <w:rFonts w:asciiTheme="majorHAnsi" w:hAnsiTheme="majorHAnsi" w:cs="Arial"/>
          <w:b/>
          <w:sz w:val="22"/>
          <w:szCs w:val="22"/>
        </w:rPr>
      </w:pPr>
      <w:ins w:id="25" w:author="Peter Daszak" w:date="2015-06-25T14:15:00Z">
        <w:r>
          <w:rPr>
            <w:rFonts w:asciiTheme="majorHAnsi" w:hAnsiTheme="majorHAnsi" w:cs="Arial"/>
            <w:sz w:val="22"/>
            <w:szCs w:val="22"/>
          </w:rPr>
          <w:t>Heat map of where viruses are found in PREDICT</w:t>
        </w:r>
      </w:ins>
    </w:p>
    <w:p w14:paraId="1B587D7A" w14:textId="22BBC661" w:rsidR="00484251" w:rsidRPr="00B5713D" w:rsidRDefault="00484251" w:rsidP="00425F6C">
      <w:pPr>
        <w:pStyle w:val="ListParagraph"/>
        <w:numPr>
          <w:ilvl w:val="1"/>
          <w:numId w:val="1"/>
        </w:numPr>
        <w:rPr>
          <w:ins w:id="26" w:author="Peter Daszak" w:date="2015-06-25T14:16:00Z"/>
          <w:rFonts w:asciiTheme="majorHAnsi" w:hAnsiTheme="majorHAnsi" w:cs="Arial"/>
          <w:b/>
          <w:sz w:val="22"/>
          <w:szCs w:val="22"/>
          <w:rPrChange w:id="27" w:author="Peter Daszak" w:date="2015-06-25T14:16:00Z">
            <w:rPr>
              <w:ins w:id="28" w:author="Peter Daszak" w:date="2015-06-25T14:16:00Z"/>
              <w:rFonts w:asciiTheme="majorHAnsi" w:hAnsiTheme="majorHAnsi" w:cs="Arial"/>
              <w:sz w:val="22"/>
              <w:szCs w:val="22"/>
            </w:rPr>
          </w:rPrChange>
        </w:rPr>
      </w:pPr>
      <w:r w:rsidRPr="00746A62">
        <w:rPr>
          <w:rFonts w:asciiTheme="majorHAnsi" w:hAnsiTheme="majorHAnsi" w:cs="Arial"/>
          <w:sz w:val="22"/>
          <w:szCs w:val="22"/>
        </w:rPr>
        <w:t>MK: Do analysis of risk of emergence for Ebola with data from 3 years ago, could we have predicted it?</w:t>
      </w:r>
    </w:p>
    <w:p w14:paraId="1B7079BA" w14:textId="095BD4FA" w:rsidR="00B5713D" w:rsidRPr="00B5713D" w:rsidRDefault="00B5713D" w:rsidP="00B5713D">
      <w:pPr>
        <w:pStyle w:val="ListParagraph"/>
        <w:numPr>
          <w:ilvl w:val="1"/>
          <w:numId w:val="1"/>
        </w:numPr>
        <w:rPr>
          <w:ins w:id="29" w:author="Peter Daszak" w:date="2015-06-25T14:16:00Z"/>
          <w:rFonts w:asciiTheme="majorHAnsi" w:hAnsiTheme="majorHAnsi" w:cs="Arial"/>
          <w:b/>
          <w:sz w:val="22"/>
          <w:szCs w:val="22"/>
          <w:rPrChange w:id="30" w:author="Peter Daszak" w:date="2015-06-25T14:16:00Z">
            <w:rPr>
              <w:ins w:id="31" w:author="Peter Daszak" w:date="2015-06-25T14:16:00Z"/>
              <w:rFonts w:asciiTheme="majorHAnsi" w:hAnsiTheme="majorHAnsi" w:cs="Arial"/>
              <w:sz w:val="22"/>
              <w:szCs w:val="22"/>
            </w:rPr>
          </w:rPrChange>
        </w:rPr>
      </w:pPr>
      <w:ins w:id="32" w:author="Peter Daszak" w:date="2015-06-25T14:16:00Z">
        <w:r>
          <w:rPr>
            <w:rFonts w:asciiTheme="majorHAnsi" w:hAnsiTheme="majorHAnsi" w:cs="Arial"/>
            <w:sz w:val="22"/>
            <w:szCs w:val="22"/>
          </w:rPr>
          <w:t># viruses for each host then mapping host distribution</w:t>
        </w:r>
      </w:ins>
    </w:p>
    <w:p w14:paraId="23062C93" w14:textId="38E81F1F" w:rsidR="00B5713D" w:rsidRPr="007D43A1" w:rsidRDefault="00B5713D" w:rsidP="00B5713D">
      <w:pPr>
        <w:pStyle w:val="ListParagraph"/>
        <w:numPr>
          <w:ilvl w:val="1"/>
          <w:numId w:val="1"/>
        </w:numPr>
        <w:rPr>
          <w:ins w:id="33" w:author="Peter Daszak" w:date="2015-06-25T14:30:00Z"/>
          <w:rFonts w:asciiTheme="majorHAnsi" w:hAnsiTheme="majorHAnsi" w:cs="Arial"/>
          <w:b/>
          <w:sz w:val="22"/>
          <w:szCs w:val="22"/>
          <w:rPrChange w:id="34" w:author="Peter Daszak" w:date="2015-06-25T14:30:00Z">
            <w:rPr>
              <w:ins w:id="35" w:author="Peter Daszak" w:date="2015-06-25T14:30:00Z"/>
              <w:rFonts w:asciiTheme="majorHAnsi" w:hAnsiTheme="majorHAnsi" w:cs="Arial"/>
              <w:sz w:val="22"/>
              <w:szCs w:val="22"/>
            </w:rPr>
          </w:rPrChange>
        </w:rPr>
      </w:pPr>
      <w:ins w:id="36" w:author="Peter Daszak" w:date="2015-06-25T14:17:00Z">
        <w:r>
          <w:rPr>
            <w:rFonts w:asciiTheme="majorHAnsi" w:hAnsiTheme="majorHAnsi" w:cs="Arial"/>
            <w:sz w:val="22"/>
            <w:szCs w:val="22"/>
          </w:rPr>
          <w:t>P1 DF data to refine DF continued sampling (</w:t>
        </w:r>
        <w:r w:rsidRPr="00B5713D">
          <w:rPr>
            <w:rFonts w:asciiTheme="majorHAnsi" w:hAnsiTheme="majorHAnsi" w:cs="Arial"/>
            <w:sz w:val="22"/>
            <w:szCs w:val="22"/>
            <w:highlight w:val="yellow"/>
            <w:rPrChange w:id="37" w:author="Peter Daszak" w:date="2015-06-25T14:17:00Z">
              <w:rPr>
                <w:rFonts w:asciiTheme="majorHAnsi" w:hAnsiTheme="majorHAnsi" w:cs="Arial"/>
                <w:sz w:val="22"/>
                <w:szCs w:val="22"/>
              </w:rPr>
            </w:rPrChange>
          </w:rPr>
          <w:t>CZT will do a 2 pager)</w:t>
        </w:r>
      </w:ins>
    </w:p>
    <w:p w14:paraId="66CF490E" w14:textId="172D15A9" w:rsidR="007D43A1" w:rsidRPr="00B5713D" w:rsidRDefault="007D43A1" w:rsidP="00B5713D">
      <w:pPr>
        <w:pStyle w:val="ListParagraph"/>
        <w:numPr>
          <w:ilvl w:val="1"/>
          <w:numId w:val="1"/>
        </w:numPr>
        <w:rPr>
          <w:rFonts w:asciiTheme="majorHAnsi" w:hAnsiTheme="majorHAnsi" w:cs="Arial"/>
          <w:b/>
          <w:sz w:val="22"/>
          <w:szCs w:val="22"/>
          <w:rPrChange w:id="38" w:author="Peter Daszak" w:date="2015-06-25T14:16:00Z">
            <w:rPr/>
          </w:rPrChange>
        </w:rPr>
      </w:pPr>
      <w:ins w:id="39" w:author="Peter Daszak" w:date="2015-06-25T14:30:00Z">
        <w:r>
          <w:rPr>
            <w:rFonts w:asciiTheme="majorHAnsi" w:hAnsiTheme="majorHAnsi" w:cs="Arial"/>
            <w:sz w:val="22"/>
            <w:szCs w:val="22"/>
          </w:rPr>
          <w:t>Within-country hotspot maps (EEJ/CZT)</w:t>
        </w:r>
      </w:ins>
      <w:ins w:id="40" w:author="Peter Daszak" w:date="2015-06-25T14:31:00Z">
        <w:r>
          <w:rPr>
            <w:rFonts w:asciiTheme="majorHAnsi" w:hAnsiTheme="majorHAnsi" w:cs="Arial"/>
            <w:sz w:val="22"/>
            <w:szCs w:val="22"/>
          </w:rPr>
          <w:t>; need within country data sets (check with Woutrina – KJO); need to vary this according to main drivers?</w:t>
        </w:r>
      </w:ins>
    </w:p>
    <w:p w14:paraId="05590658" w14:textId="02D3CE9A" w:rsidR="00F24005" w:rsidRPr="00746A62" w:rsidRDefault="00AB4698" w:rsidP="004C07D0">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DEEP FOREST</w:t>
      </w:r>
      <w:r w:rsidRPr="00746A62">
        <w:rPr>
          <w:rFonts w:asciiTheme="majorHAnsi" w:hAnsiTheme="majorHAnsi" w:cs="Arial"/>
          <w:sz w:val="22"/>
          <w:szCs w:val="22"/>
        </w:rPr>
        <w:t xml:space="preserve"> </w:t>
      </w:r>
      <w:ins w:id="41" w:author="KJO" w:date="2015-06-25T10:44:00Z">
        <w:r w:rsidR="00130E06">
          <w:rPr>
            <w:rFonts w:asciiTheme="majorHAnsi" w:hAnsiTheme="majorHAnsi" w:cs="Arial"/>
            <w:sz w:val="22"/>
            <w:szCs w:val="22"/>
          </w:rPr>
          <w:t>CZT/LL (also KM/KJO)</w:t>
        </w:r>
      </w:ins>
    </w:p>
    <w:p w14:paraId="15EBB2C1" w14:textId="05B46C95" w:rsidR="006F740E" w:rsidRDefault="006F740E" w:rsidP="00F24005">
      <w:pPr>
        <w:pStyle w:val="ListParagraph"/>
        <w:numPr>
          <w:ilvl w:val="1"/>
          <w:numId w:val="1"/>
        </w:numPr>
        <w:rPr>
          <w:ins w:id="42" w:author="Peter Daszak" w:date="2015-06-25T14:18:00Z"/>
          <w:rFonts w:asciiTheme="majorHAnsi" w:hAnsiTheme="majorHAnsi" w:cs="Arial"/>
          <w:sz w:val="22"/>
          <w:szCs w:val="22"/>
        </w:rPr>
      </w:pPr>
      <w:ins w:id="43" w:author="Peter Daszak" w:date="2015-06-25T14:18:00Z">
        <w:r>
          <w:rPr>
            <w:rFonts w:asciiTheme="majorHAnsi" w:hAnsiTheme="majorHAnsi" w:cs="Arial"/>
            <w:sz w:val="22"/>
            <w:szCs w:val="22"/>
          </w:rPr>
          <w:t>Behavioral questionnaire data analysis (LL) waiting for Tom’s translation, and UCD data in August</w:t>
        </w:r>
      </w:ins>
    </w:p>
    <w:p w14:paraId="40F3AA0D" w14:textId="4355036F" w:rsidR="00AB4698" w:rsidRPr="00746A62" w:rsidRDefault="00AB4698"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analysis of big datasets on host and viral communities across the </w:t>
      </w:r>
      <w:proofErr w:type="spellStart"/>
      <w:r w:rsidRPr="00746A62">
        <w:rPr>
          <w:rFonts w:asciiTheme="majorHAnsi" w:hAnsiTheme="majorHAnsi" w:cs="Arial"/>
          <w:sz w:val="22"/>
          <w:szCs w:val="22"/>
        </w:rPr>
        <w:t>landuse</w:t>
      </w:r>
      <w:proofErr w:type="spellEnd"/>
      <w:r w:rsidRPr="00746A62">
        <w:rPr>
          <w:rFonts w:asciiTheme="majorHAnsi" w:hAnsiTheme="majorHAnsi" w:cs="Arial"/>
          <w:sz w:val="22"/>
          <w:szCs w:val="22"/>
        </w:rPr>
        <w:t xml:space="preserve"> gradients</w:t>
      </w:r>
    </w:p>
    <w:p w14:paraId="2F718C45" w14:textId="16B5F40B" w:rsidR="00F24005" w:rsidRPr="00746A62" w:rsidRDefault="00F24005" w:rsidP="00F24005">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Kris Murray will stay involved for DF</w:t>
      </w:r>
    </w:p>
    <w:p w14:paraId="4CD715C1" w14:textId="77777777" w:rsidR="00D60C76" w:rsidRPr="00746A62" w:rsidRDefault="00A1440C" w:rsidP="00D60C76">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Meeting to catch up v. soon</w:t>
      </w:r>
      <w:r w:rsidR="00D60C76" w:rsidRPr="00746A62">
        <w:rPr>
          <w:rFonts w:asciiTheme="majorHAnsi" w:hAnsiTheme="majorHAnsi" w:cs="Arial"/>
          <w:sz w:val="22"/>
          <w:szCs w:val="22"/>
        </w:rPr>
        <w:t xml:space="preserve"> then a bigger one with UCD</w:t>
      </w:r>
    </w:p>
    <w:p w14:paraId="73510880" w14:textId="726A7C87" w:rsidR="00D60C76" w:rsidRPr="00746A62" w:rsidRDefault="00D60C76" w:rsidP="00D60C76">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Current plan to not continue DF in Uganda to full extent, but keep up some work in Bwindi but expand to other sites around country. </w:t>
      </w:r>
    </w:p>
    <w:p w14:paraId="06E18FE5" w14:textId="0EDADC58" w:rsidR="004C07D0" w:rsidRPr="00746A62" w:rsidRDefault="000946BE" w:rsidP="000946BE">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 xml:space="preserve">What-if scenarios to model disease interventions and </w:t>
      </w:r>
      <w:r w:rsidR="004C07D0" w:rsidRPr="00746A62">
        <w:rPr>
          <w:rFonts w:asciiTheme="majorHAnsi" w:hAnsiTheme="majorHAnsi" w:cs="Arial"/>
          <w:b/>
          <w:sz w:val="22"/>
          <w:szCs w:val="22"/>
        </w:rPr>
        <w:t>human behaviors</w:t>
      </w:r>
      <w:r w:rsidRPr="00746A62">
        <w:rPr>
          <w:rFonts w:asciiTheme="majorHAnsi" w:hAnsiTheme="majorHAnsi" w:cs="Arial"/>
          <w:sz w:val="22"/>
          <w:szCs w:val="22"/>
        </w:rPr>
        <w:t xml:space="preserve"> </w:t>
      </w:r>
      <w:r w:rsidR="00DD18F4">
        <w:rPr>
          <w:rFonts w:asciiTheme="majorHAnsi" w:hAnsiTheme="majorHAnsi" w:cs="Arial"/>
          <w:sz w:val="22"/>
          <w:szCs w:val="22"/>
        </w:rPr>
        <w:t>(</w:t>
      </w:r>
      <w:del w:id="44" w:author="KJO" w:date="2015-06-25T10:45:00Z">
        <w:r w:rsidR="00DD18F4" w:rsidDel="00130E06">
          <w:rPr>
            <w:rFonts w:asciiTheme="majorHAnsi" w:hAnsiTheme="majorHAnsi" w:cs="Arial"/>
            <w:sz w:val="22"/>
            <w:szCs w:val="22"/>
          </w:rPr>
          <w:delText>Noam</w:delText>
        </w:r>
      </w:del>
      <w:ins w:id="45" w:author="KJO" w:date="2015-06-25T10:45:00Z">
        <w:r w:rsidR="00130E06">
          <w:rPr>
            <w:rFonts w:asciiTheme="majorHAnsi" w:hAnsiTheme="majorHAnsi" w:cs="Arial"/>
            <w:sz w:val="22"/>
            <w:szCs w:val="22"/>
          </w:rPr>
          <w:t>NR</w:t>
        </w:r>
      </w:ins>
      <w:ins w:id="46" w:author="Peter Daszak" w:date="2015-06-25T14:20:00Z">
        <w:r w:rsidR="006F740E">
          <w:rPr>
            <w:rFonts w:asciiTheme="majorHAnsi" w:hAnsiTheme="majorHAnsi" w:cs="Arial"/>
            <w:sz w:val="22"/>
            <w:szCs w:val="22"/>
          </w:rPr>
          <w:t>/CZT/AH</w:t>
        </w:r>
      </w:ins>
      <w:r w:rsidR="00DD18F4">
        <w:rPr>
          <w:rFonts w:asciiTheme="majorHAnsi" w:hAnsiTheme="majorHAnsi" w:cs="Arial"/>
          <w:sz w:val="22"/>
          <w:szCs w:val="22"/>
        </w:rPr>
        <w:t>)</w:t>
      </w:r>
    </w:p>
    <w:p w14:paraId="55DF9014" w14:textId="681B8BE9" w:rsidR="000946BE" w:rsidRPr="00746A62" w:rsidRDefault="001C5E0F" w:rsidP="000946BE">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Scenario m</w:t>
      </w:r>
      <w:r w:rsidR="000946BE" w:rsidRPr="00746A62">
        <w:rPr>
          <w:rFonts w:asciiTheme="majorHAnsi" w:hAnsiTheme="majorHAnsi" w:cs="Arial"/>
          <w:sz w:val="22"/>
          <w:szCs w:val="22"/>
        </w:rPr>
        <w:t>odel</w:t>
      </w:r>
      <w:r w:rsidRPr="00746A62">
        <w:rPr>
          <w:rFonts w:asciiTheme="majorHAnsi" w:hAnsiTheme="majorHAnsi" w:cs="Arial"/>
          <w:sz w:val="22"/>
          <w:szCs w:val="22"/>
        </w:rPr>
        <w:t>s</w:t>
      </w:r>
      <w:r w:rsidR="000946BE" w:rsidRPr="00746A62">
        <w:rPr>
          <w:rFonts w:asciiTheme="majorHAnsi" w:hAnsiTheme="majorHAnsi" w:cs="Arial"/>
          <w:sz w:val="22"/>
          <w:szCs w:val="22"/>
        </w:rPr>
        <w:t xml:space="preserve"> </w:t>
      </w:r>
      <w:r w:rsidRPr="00746A62">
        <w:rPr>
          <w:rFonts w:asciiTheme="majorHAnsi" w:hAnsiTheme="majorHAnsi" w:cs="Arial"/>
          <w:sz w:val="22"/>
          <w:szCs w:val="22"/>
        </w:rPr>
        <w:t xml:space="preserve">with regional data to test </w:t>
      </w:r>
      <w:r w:rsidR="000946BE" w:rsidRPr="00746A62">
        <w:rPr>
          <w:rFonts w:asciiTheme="majorHAnsi" w:hAnsiTheme="majorHAnsi" w:cs="Arial"/>
          <w:sz w:val="22"/>
          <w:szCs w:val="22"/>
        </w:rPr>
        <w:t xml:space="preserve">disease intervention strategies </w:t>
      </w:r>
    </w:p>
    <w:p w14:paraId="05832203" w14:textId="666EB765" w:rsidR="00567486" w:rsidRPr="00746A62" w:rsidRDefault="00567486" w:rsidP="000946BE">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Replacement scenarios; e.g. changing of protein sources and patterns of livestock consumption</w:t>
      </w:r>
    </w:p>
    <w:p w14:paraId="670B46AD" w14:textId="7DBE279B" w:rsidR="005A09E2" w:rsidRPr="00746A62" w:rsidRDefault="005A09E2" w:rsidP="000946BE">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Predicting likelihood of spread of new high priority PREDICT viruses</w:t>
      </w:r>
    </w:p>
    <w:p w14:paraId="1659E7A3" w14:textId="4425D40D" w:rsidR="004C07D0" w:rsidRPr="00746A62" w:rsidRDefault="004C07D0" w:rsidP="004C07D0">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Spatial models of human behavior</w:t>
      </w:r>
      <w:r w:rsidR="001C5E0F" w:rsidRPr="00746A62">
        <w:rPr>
          <w:rFonts w:asciiTheme="majorHAnsi" w:hAnsiTheme="majorHAnsi" w:cs="Arial"/>
          <w:sz w:val="22"/>
          <w:szCs w:val="22"/>
        </w:rPr>
        <w:t>, can we map globally</w:t>
      </w:r>
      <w:r w:rsidRPr="00746A62">
        <w:rPr>
          <w:rFonts w:asciiTheme="majorHAnsi" w:hAnsiTheme="majorHAnsi" w:cs="Arial"/>
          <w:sz w:val="22"/>
          <w:szCs w:val="22"/>
        </w:rPr>
        <w:t xml:space="preserve"> using proxy datasets</w:t>
      </w:r>
      <w:r w:rsidR="001C5E0F" w:rsidRPr="00746A62">
        <w:rPr>
          <w:rFonts w:asciiTheme="majorHAnsi" w:hAnsiTheme="majorHAnsi" w:cs="Arial"/>
          <w:sz w:val="22"/>
          <w:szCs w:val="22"/>
        </w:rPr>
        <w:t>?</w:t>
      </w:r>
    </w:p>
    <w:p w14:paraId="18B64F48" w14:textId="51702FE4" w:rsidR="00484251" w:rsidRDefault="00484251" w:rsidP="004C07D0">
      <w:pPr>
        <w:pStyle w:val="ListParagraph"/>
        <w:numPr>
          <w:ilvl w:val="1"/>
          <w:numId w:val="1"/>
        </w:numPr>
        <w:rPr>
          <w:ins w:id="47" w:author="Peter Daszak" w:date="2015-06-25T14:19:00Z"/>
          <w:rFonts w:asciiTheme="majorHAnsi" w:hAnsiTheme="majorHAnsi" w:cs="Arial"/>
          <w:sz w:val="22"/>
          <w:szCs w:val="22"/>
        </w:rPr>
      </w:pPr>
      <w:r w:rsidRPr="00746A62">
        <w:rPr>
          <w:rFonts w:asciiTheme="majorHAnsi" w:hAnsiTheme="majorHAnsi" w:cs="Arial"/>
          <w:sz w:val="22"/>
          <w:szCs w:val="22"/>
        </w:rPr>
        <w:t xml:space="preserve">Justin </w:t>
      </w:r>
      <w:proofErr w:type="spellStart"/>
      <w:r w:rsidRPr="00746A62">
        <w:rPr>
          <w:rFonts w:asciiTheme="majorHAnsi" w:hAnsiTheme="majorHAnsi" w:cs="Arial"/>
          <w:sz w:val="22"/>
          <w:szCs w:val="22"/>
        </w:rPr>
        <w:t>Barshers</w:t>
      </w:r>
      <w:proofErr w:type="spellEnd"/>
      <w:r w:rsidRPr="00746A62">
        <w:rPr>
          <w:rFonts w:asciiTheme="majorHAnsi" w:hAnsiTheme="majorHAnsi" w:cs="Arial"/>
          <w:sz w:val="22"/>
          <w:szCs w:val="22"/>
        </w:rPr>
        <w:t xml:space="preserve"> - from </w:t>
      </w:r>
      <w:proofErr w:type="spellStart"/>
      <w:r w:rsidRPr="00746A62">
        <w:rPr>
          <w:rFonts w:asciiTheme="majorHAnsi" w:hAnsiTheme="majorHAnsi" w:cs="Arial"/>
          <w:sz w:val="22"/>
          <w:szCs w:val="22"/>
        </w:rPr>
        <w:t>Berkely</w:t>
      </w:r>
      <w:proofErr w:type="spellEnd"/>
      <w:r w:rsidRPr="00746A62">
        <w:rPr>
          <w:rFonts w:asciiTheme="majorHAnsi" w:hAnsiTheme="majorHAnsi" w:cs="Arial"/>
          <w:sz w:val="22"/>
          <w:szCs w:val="22"/>
        </w:rPr>
        <w:t xml:space="preserve"> – looks at individual behaviors and </w:t>
      </w:r>
      <w:proofErr w:type="spellStart"/>
      <w:r w:rsidRPr="00746A62">
        <w:rPr>
          <w:rFonts w:asciiTheme="majorHAnsi" w:hAnsiTheme="majorHAnsi" w:cs="Arial"/>
          <w:sz w:val="22"/>
          <w:szCs w:val="22"/>
        </w:rPr>
        <w:t>bushmeat</w:t>
      </w:r>
      <w:proofErr w:type="spellEnd"/>
      <w:r w:rsidRPr="00746A62">
        <w:rPr>
          <w:rFonts w:asciiTheme="majorHAnsi" w:hAnsiTheme="majorHAnsi" w:cs="Arial"/>
          <w:sz w:val="22"/>
          <w:szCs w:val="22"/>
        </w:rPr>
        <w:t xml:space="preserve"> consumption and individual economics.</w:t>
      </w:r>
    </w:p>
    <w:p w14:paraId="75B631FE" w14:textId="69A8E15F" w:rsidR="006F740E" w:rsidRPr="00746A62" w:rsidRDefault="006F740E" w:rsidP="004C07D0">
      <w:pPr>
        <w:pStyle w:val="ListParagraph"/>
        <w:numPr>
          <w:ilvl w:val="1"/>
          <w:numId w:val="1"/>
        </w:numPr>
        <w:rPr>
          <w:rFonts w:asciiTheme="majorHAnsi" w:hAnsiTheme="majorHAnsi" w:cs="Arial"/>
          <w:sz w:val="22"/>
          <w:szCs w:val="22"/>
        </w:rPr>
      </w:pPr>
      <w:proofErr w:type="spellStart"/>
      <w:ins w:id="48" w:author="Peter Daszak" w:date="2015-06-25T14:19:00Z">
        <w:r>
          <w:rPr>
            <w:rFonts w:asciiTheme="majorHAnsi" w:hAnsiTheme="majorHAnsi" w:cs="Arial"/>
            <w:sz w:val="22"/>
            <w:szCs w:val="22"/>
          </w:rPr>
          <w:t>Glowurm</w:t>
        </w:r>
        <w:proofErr w:type="spellEnd"/>
        <w:r>
          <w:rPr>
            <w:rFonts w:asciiTheme="majorHAnsi" w:hAnsiTheme="majorHAnsi" w:cs="Arial"/>
            <w:sz w:val="22"/>
            <w:szCs w:val="22"/>
          </w:rPr>
          <w:t xml:space="preserve"> app (AH, CZT)</w:t>
        </w:r>
      </w:ins>
    </w:p>
    <w:p w14:paraId="10724F69" w14:textId="0C8544C5" w:rsidR="00DD18F4" w:rsidRPr="00DD18F4" w:rsidRDefault="00DD18F4" w:rsidP="004C07D0">
      <w:pPr>
        <w:pStyle w:val="ListParagraph"/>
        <w:numPr>
          <w:ilvl w:val="0"/>
          <w:numId w:val="1"/>
        </w:numPr>
        <w:rPr>
          <w:rFonts w:asciiTheme="majorHAnsi" w:hAnsiTheme="majorHAnsi" w:cs="Arial"/>
          <w:b/>
          <w:sz w:val="22"/>
          <w:szCs w:val="22"/>
        </w:rPr>
      </w:pPr>
      <w:r w:rsidRPr="00DD18F4">
        <w:rPr>
          <w:rFonts w:asciiTheme="majorHAnsi" w:hAnsiTheme="majorHAnsi" w:cs="Arial"/>
          <w:b/>
          <w:sz w:val="22"/>
          <w:szCs w:val="22"/>
        </w:rPr>
        <w:t>Analyzing behavioral risk</w:t>
      </w:r>
      <w:ins w:id="49" w:author="Peter Daszak" w:date="2015-06-25T14:21:00Z">
        <w:r w:rsidR="006F740E">
          <w:rPr>
            <w:rFonts w:asciiTheme="majorHAnsi" w:hAnsiTheme="majorHAnsi" w:cs="Arial"/>
            <w:b/>
            <w:sz w:val="22"/>
            <w:szCs w:val="22"/>
          </w:rPr>
          <w:t xml:space="preserve"> data from P2BR work</w:t>
        </w:r>
      </w:ins>
      <w:r>
        <w:rPr>
          <w:rFonts w:asciiTheme="majorHAnsi" w:hAnsiTheme="majorHAnsi" w:cs="Arial"/>
          <w:b/>
          <w:sz w:val="22"/>
          <w:szCs w:val="22"/>
        </w:rPr>
        <w:t xml:space="preserve"> </w:t>
      </w:r>
      <w:r>
        <w:rPr>
          <w:rFonts w:asciiTheme="majorHAnsi" w:hAnsiTheme="majorHAnsi" w:cs="Arial"/>
          <w:sz w:val="22"/>
          <w:szCs w:val="22"/>
        </w:rPr>
        <w:t>(</w:t>
      </w:r>
      <w:del w:id="50" w:author="KJO" w:date="2015-06-25T10:45:00Z">
        <w:r w:rsidDel="00130E06">
          <w:rPr>
            <w:rFonts w:asciiTheme="majorHAnsi" w:hAnsiTheme="majorHAnsi" w:cs="Arial"/>
            <w:sz w:val="22"/>
            <w:szCs w:val="22"/>
          </w:rPr>
          <w:delText>Maureen</w:delText>
        </w:r>
      </w:del>
      <w:ins w:id="51" w:author="KJO" w:date="2015-06-25T10:45:00Z">
        <w:r w:rsidR="00130E06">
          <w:rPr>
            <w:rFonts w:asciiTheme="majorHAnsi" w:hAnsiTheme="majorHAnsi" w:cs="Arial"/>
            <w:sz w:val="22"/>
            <w:szCs w:val="22"/>
          </w:rPr>
          <w:t>MM</w:t>
        </w:r>
      </w:ins>
      <w:r>
        <w:rPr>
          <w:rFonts w:asciiTheme="majorHAnsi" w:hAnsiTheme="majorHAnsi" w:cs="Arial"/>
          <w:sz w:val="22"/>
          <w:szCs w:val="22"/>
        </w:rPr>
        <w:t>/</w:t>
      </w:r>
      <w:del w:id="52" w:author="KJO" w:date="2015-06-25T10:45:00Z">
        <w:r w:rsidDel="00130E06">
          <w:rPr>
            <w:rFonts w:asciiTheme="majorHAnsi" w:hAnsiTheme="majorHAnsi" w:cs="Arial"/>
            <w:sz w:val="22"/>
            <w:szCs w:val="22"/>
          </w:rPr>
          <w:delText>Lizzie</w:delText>
        </w:r>
      </w:del>
      <w:ins w:id="53" w:author="Peter Daszak" w:date="2015-06-25T14:22:00Z">
        <w:r w:rsidR="006F740E">
          <w:rPr>
            <w:rFonts w:asciiTheme="majorHAnsi" w:hAnsiTheme="majorHAnsi" w:cs="Arial"/>
            <w:sz w:val="22"/>
            <w:szCs w:val="22"/>
          </w:rPr>
          <w:t>EGH</w:t>
        </w:r>
      </w:ins>
      <w:ins w:id="54" w:author="KJO" w:date="2015-06-25T10:45:00Z">
        <w:del w:id="55" w:author="Peter Daszak" w:date="2015-06-25T14:21:00Z">
          <w:r w:rsidR="00130E06" w:rsidDel="006F740E">
            <w:rPr>
              <w:rFonts w:asciiTheme="majorHAnsi" w:hAnsiTheme="majorHAnsi" w:cs="Arial"/>
              <w:sz w:val="22"/>
              <w:szCs w:val="22"/>
            </w:rPr>
            <w:delText>LL</w:delText>
          </w:r>
        </w:del>
      </w:ins>
      <w:r>
        <w:rPr>
          <w:rFonts w:asciiTheme="majorHAnsi" w:hAnsiTheme="majorHAnsi" w:cs="Arial"/>
          <w:sz w:val="22"/>
          <w:szCs w:val="22"/>
        </w:rPr>
        <w:t>)</w:t>
      </w:r>
    </w:p>
    <w:p w14:paraId="0C5D3355" w14:textId="74BAFC37" w:rsid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Hospital cohorts</w:t>
      </w:r>
    </w:p>
    <w:p w14:paraId="2D280E57" w14:textId="04E6F575" w:rsidR="00DD18F4" w:rsidRP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 xml:space="preserve">Large pathway </w:t>
      </w:r>
      <w:proofErr w:type="spellStart"/>
      <w:r>
        <w:rPr>
          <w:rFonts w:asciiTheme="majorHAnsi" w:hAnsiTheme="majorHAnsi" w:cs="Arial"/>
          <w:sz w:val="22"/>
          <w:szCs w:val="22"/>
        </w:rPr>
        <w:t>groundtruthing</w:t>
      </w:r>
      <w:proofErr w:type="spellEnd"/>
      <w:r>
        <w:rPr>
          <w:rFonts w:asciiTheme="majorHAnsi" w:hAnsiTheme="majorHAnsi" w:cs="Arial"/>
          <w:sz w:val="22"/>
          <w:szCs w:val="22"/>
        </w:rPr>
        <w:t xml:space="preserve"> cohorts</w:t>
      </w:r>
    </w:p>
    <w:p w14:paraId="3F09BC89" w14:textId="35803BD7" w:rsidR="004C07D0" w:rsidRPr="00746A62" w:rsidRDefault="004C07D0" w:rsidP="004C07D0">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Evolutionary models</w:t>
      </w:r>
      <w:r w:rsidRPr="00746A62">
        <w:rPr>
          <w:rFonts w:asciiTheme="majorHAnsi" w:hAnsiTheme="majorHAnsi" w:cs="Arial"/>
          <w:sz w:val="22"/>
          <w:szCs w:val="22"/>
        </w:rPr>
        <w:t xml:space="preserve"> -- star</w:t>
      </w:r>
      <w:r w:rsidR="008153CF" w:rsidRPr="00746A62">
        <w:rPr>
          <w:rFonts w:asciiTheme="majorHAnsi" w:hAnsiTheme="majorHAnsi" w:cs="Arial"/>
          <w:sz w:val="22"/>
          <w:szCs w:val="22"/>
        </w:rPr>
        <w:t>t</w:t>
      </w:r>
      <w:r w:rsidRPr="00746A62">
        <w:rPr>
          <w:rFonts w:asciiTheme="majorHAnsi" w:hAnsiTheme="majorHAnsi" w:cs="Arial"/>
          <w:sz w:val="22"/>
          <w:szCs w:val="22"/>
        </w:rPr>
        <w:t>ing with existing P-1 sequence data</w:t>
      </w:r>
      <w:ins w:id="56" w:author="KJO" w:date="2015-06-25T10:45:00Z">
        <w:r w:rsidR="00130E06">
          <w:rPr>
            <w:rFonts w:asciiTheme="majorHAnsi" w:hAnsiTheme="majorHAnsi" w:cs="Arial"/>
            <w:sz w:val="22"/>
            <w:szCs w:val="22"/>
          </w:rPr>
          <w:t xml:space="preserve"> (KJO/post-doc TBD</w:t>
        </w:r>
      </w:ins>
      <w:ins w:id="57" w:author="KJO" w:date="2015-06-25T10:46:00Z">
        <w:r w:rsidR="00130E06">
          <w:rPr>
            <w:rFonts w:asciiTheme="majorHAnsi" w:hAnsiTheme="majorHAnsi" w:cs="Arial"/>
            <w:sz w:val="22"/>
            <w:szCs w:val="22"/>
          </w:rPr>
          <w:t>)</w:t>
        </w:r>
      </w:ins>
    </w:p>
    <w:p w14:paraId="20648545" w14:textId="4D0E3758" w:rsidR="006C41A1" w:rsidRPr="00746A62" w:rsidRDefault="006C41A1"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Defining </w:t>
      </w:r>
      <w:r w:rsidR="00162422" w:rsidRPr="00746A62">
        <w:rPr>
          <w:rFonts w:asciiTheme="majorHAnsi" w:hAnsiTheme="majorHAnsi" w:cs="Arial"/>
          <w:sz w:val="22"/>
          <w:szCs w:val="22"/>
        </w:rPr>
        <w:t>‘</w:t>
      </w:r>
      <w:proofErr w:type="spellStart"/>
      <w:r w:rsidRPr="00746A62">
        <w:rPr>
          <w:rFonts w:asciiTheme="majorHAnsi" w:hAnsiTheme="majorHAnsi" w:cs="Arial"/>
          <w:sz w:val="22"/>
          <w:szCs w:val="22"/>
        </w:rPr>
        <w:t>epizones</w:t>
      </w:r>
      <w:proofErr w:type="spellEnd"/>
      <w:r w:rsidR="00162422" w:rsidRPr="00746A62">
        <w:rPr>
          <w:rFonts w:asciiTheme="majorHAnsi" w:hAnsiTheme="majorHAnsi" w:cs="Arial"/>
          <w:sz w:val="22"/>
          <w:szCs w:val="22"/>
        </w:rPr>
        <w:t>’</w:t>
      </w:r>
      <w:r w:rsidR="00DD18F4">
        <w:rPr>
          <w:rFonts w:asciiTheme="majorHAnsi" w:hAnsiTheme="majorHAnsi" w:cs="Arial"/>
          <w:sz w:val="22"/>
          <w:szCs w:val="22"/>
        </w:rPr>
        <w:t xml:space="preserve"> (PREDICT M&amp;A-wide paper that includes some specific </w:t>
      </w:r>
      <w:proofErr w:type="spellStart"/>
      <w:r w:rsidR="00DD18F4">
        <w:rPr>
          <w:rFonts w:asciiTheme="majorHAnsi" w:hAnsiTheme="majorHAnsi" w:cs="Arial"/>
          <w:sz w:val="22"/>
          <w:szCs w:val="22"/>
        </w:rPr>
        <w:t>epizones</w:t>
      </w:r>
      <w:proofErr w:type="spellEnd"/>
      <w:r w:rsidR="00DD18F4">
        <w:rPr>
          <w:rFonts w:asciiTheme="majorHAnsi" w:hAnsiTheme="majorHAnsi" w:cs="Arial"/>
          <w:sz w:val="22"/>
          <w:szCs w:val="22"/>
        </w:rPr>
        <w:t xml:space="preserve"> (see below)</w:t>
      </w:r>
    </w:p>
    <w:p w14:paraId="4B597E15" w14:textId="066E0ACB" w:rsidR="006C41A1" w:rsidRPr="00746A62" w:rsidRDefault="006C41A1"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Recombination hotspots</w:t>
      </w:r>
    </w:p>
    <w:p w14:paraId="49989F01" w14:textId="7F18D2C9" w:rsidR="00AC329A" w:rsidRPr="00746A62" w:rsidRDefault="00AC329A" w:rsidP="006C41A1">
      <w:pPr>
        <w:pStyle w:val="ListParagraph"/>
        <w:numPr>
          <w:ilvl w:val="1"/>
          <w:numId w:val="1"/>
        </w:numPr>
        <w:rPr>
          <w:rFonts w:asciiTheme="majorHAnsi" w:hAnsiTheme="majorHAnsi" w:cs="Arial"/>
          <w:sz w:val="22"/>
          <w:szCs w:val="22"/>
        </w:rPr>
      </w:pPr>
      <w:proofErr w:type="spellStart"/>
      <w:r w:rsidRPr="00746A62">
        <w:rPr>
          <w:rFonts w:asciiTheme="majorHAnsi" w:hAnsiTheme="majorHAnsi" w:cs="Arial"/>
          <w:sz w:val="22"/>
          <w:szCs w:val="22"/>
        </w:rPr>
        <w:t>Phylogeography</w:t>
      </w:r>
      <w:proofErr w:type="spellEnd"/>
      <w:r w:rsidRPr="00746A62">
        <w:rPr>
          <w:rFonts w:asciiTheme="majorHAnsi" w:hAnsiTheme="majorHAnsi" w:cs="Arial"/>
          <w:sz w:val="22"/>
          <w:szCs w:val="22"/>
        </w:rPr>
        <w:t xml:space="preserve"> of disease and hosts</w:t>
      </w:r>
    </w:p>
    <w:p w14:paraId="655FF4F2" w14:textId="318CE328" w:rsidR="00AB4698" w:rsidRPr="00746A62" w:rsidRDefault="00AB4698"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Modeling of viral evolution with longitudinal datasets</w:t>
      </w:r>
    </w:p>
    <w:p w14:paraId="1014BB9C" w14:textId="3958D70D" w:rsidR="006C41A1" w:rsidRPr="00746A62" w:rsidRDefault="006C41A1" w:rsidP="006C41A1">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lastRenderedPageBreak/>
        <w:t>Testing nearest neighbor and other phylogenetic hypotheses on determinants of spillover</w:t>
      </w:r>
      <w:r w:rsidR="00F66A14" w:rsidRPr="00746A62">
        <w:rPr>
          <w:rFonts w:asciiTheme="majorHAnsi" w:hAnsiTheme="majorHAnsi" w:cs="Arial"/>
          <w:sz w:val="22"/>
          <w:szCs w:val="22"/>
        </w:rPr>
        <w:t>, including mole</w:t>
      </w:r>
      <w:r w:rsidR="00565CA0" w:rsidRPr="00746A62">
        <w:rPr>
          <w:rFonts w:asciiTheme="majorHAnsi" w:hAnsiTheme="majorHAnsi" w:cs="Arial"/>
          <w:sz w:val="22"/>
          <w:szCs w:val="22"/>
        </w:rPr>
        <w:t>cular mechanisms (e.g. receptors/</w:t>
      </w:r>
      <w:r w:rsidR="00F66A14" w:rsidRPr="00746A62">
        <w:rPr>
          <w:rFonts w:asciiTheme="majorHAnsi" w:hAnsiTheme="majorHAnsi" w:cs="Arial"/>
          <w:sz w:val="22"/>
          <w:szCs w:val="22"/>
        </w:rPr>
        <w:t>binding domains) for certain pathogen groups</w:t>
      </w:r>
      <w:r w:rsidR="00D74D53" w:rsidRPr="00746A62">
        <w:rPr>
          <w:rFonts w:asciiTheme="majorHAnsi" w:hAnsiTheme="majorHAnsi" w:cs="Arial"/>
          <w:sz w:val="22"/>
          <w:szCs w:val="22"/>
        </w:rPr>
        <w:t xml:space="preserve"> – </w:t>
      </w:r>
      <w:proofErr w:type="gramStart"/>
      <w:r w:rsidR="00942DDD" w:rsidRPr="00746A62">
        <w:rPr>
          <w:rFonts w:asciiTheme="majorHAnsi" w:hAnsiTheme="majorHAnsi" w:cs="Arial"/>
          <w:sz w:val="22"/>
          <w:szCs w:val="22"/>
        </w:rPr>
        <w:t xml:space="preserve">leverage </w:t>
      </w:r>
      <w:r w:rsidR="00D74D53" w:rsidRPr="00746A62">
        <w:rPr>
          <w:rFonts w:asciiTheme="majorHAnsi" w:hAnsiTheme="majorHAnsi" w:cs="Arial"/>
          <w:sz w:val="22"/>
          <w:szCs w:val="22"/>
        </w:rPr>
        <w:t xml:space="preserve"> EHA</w:t>
      </w:r>
      <w:r w:rsidR="00CA6AD0" w:rsidRPr="00746A62">
        <w:rPr>
          <w:rFonts w:asciiTheme="majorHAnsi" w:hAnsiTheme="majorHAnsi" w:cs="Arial"/>
          <w:sz w:val="22"/>
          <w:szCs w:val="22"/>
        </w:rPr>
        <w:t>’s</w:t>
      </w:r>
      <w:proofErr w:type="gramEnd"/>
      <w:r w:rsidR="00D74D53" w:rsidRPr="00746A62">
        <w:rPr>
          <w:rFonts w:asciiTheme="majorHAnsi" w:hAnsiTheme="majorHAnsi" w:cs="Arial"/>
          <w:sz w:val="22"/>
          <w:szCs w:val="22"/>
        </w:rPr>
        <w:t xml:space="preserve"> </w:t>
      </w:r>
      <w:r w:rsidR="00CA6AD0" w:rsidRPr="00746A62">
        <w:rPr>
          <w:rFonts w:asciiTheme="majorHAnsi" w:hAnsiTheme="majorHAnsi" w:cs="Arial"/>
          <w:sz w:val="22"/>
          <w:szCs w:val="22"/>
        </w:rPr>
        <w:t xml:space="preserve">NIH </w:t>
      </w:r>
      <w:r w:rsidR="00D74D53" w:rsidRPr="00746A62">
        <w:rPr>
          <w:rFonts w:asciiTheme="majorHAnsi" w:hAnsiTheme="majorHAnsi" w:cs="Arial"/>
          <w:sz w:val="22"/>
          <w:szCs w:val="22"/>
        </w:rPr>
        <w:t>CoV study in China</w:t>
      </w:r>
      <w:r w:rsidR="00565CA0" w:rsidRPr="00746A62">
        <w:rPr>
          <w:rFonts w:asciiTheme="majorHAnsi" w:hAnsiTheme="majorHAnsi" w:cs="Arial"/>
          <w:sz w:val="22"/>
          <w:szCs w:val="22"/>
        </w:rPr>
        <w:t>.</w:t>
      </w:r>
    </w:p>
    <w:p w14:paraId="0613E80F" w14:textId="24B36B53" w:rsidR="00DD18F4" w:rsidRPr="00746A62" w:rsidDel="006F740E" w:rsidRDefault="00DD18F4" w:rsidP="00DD18F4">
      <w:pPr>
        <w:pStyle w:val="ListParagraph"/>
        <w:numPr>
          <w:ilvl w:val="0"/>
          <w:numId w:val="1"/>
        </w:numPr>
        <w:rPr>
          <w:del w:id="58" w:author="Peter Daszak" w:date="2015-06-25T14:24:00Z"/>
          <w:rFonts w:asciiTheme="majorHAnsi" w:hAnsiTheme="majorHAnsi" w:cs="Arial"/>
          <w:b/>
          <w:sz w:val="22"/>
          <w:szCs w:val="22"/>
        </w:rPr>
      </w:pPr>
      <w:del w:id="59" w:author="Peter Daszak" w:date="2015-06-25T14:24:00Z">
        <w:r w:rsidDel="006F740E">
          <w:rPr>
            <w:rFonts w:asciiTheme="majorHAnsi" w:hAnsiTheme="majorHAnsi" w:cs="Arial"/>
            <w:b/>
            <w:sz w:val="22"/>
            <w:szCs w:val="22"/>
          </w:rPr>
          <w:delText>I</w:delText>
        </w:r>
        <w:r w:rsidRPr="00746A62" w:rsidDel="006F740E">
          <w:rPr>
            <w:rFonts w:asciiTheme="majorHAnsi" w:hAnsiTheme="majorHAnsi" w:cs="Arial"/>
            <w:b/>
            <w:sz w:val="22"/>
            <w:szCs w:val="22"/>
          </w:rPr>
          <w:delText>dentify</w:delText>
        </w:r>
        <w:r w:rsidDel="006F740E">
          <w:rPr>
            <w:rFonts w:asciiTheme="majorHAnsi" w:hAnsiTheme="majorHAnsi" w:cs="Arial"/>
            <w:b/>
            <w:sz w:val="22"/>
            <w:szCs w:val="22"/>
          </w:rPr>
          <w:delText>ing</w:delText>
        </w:r>
        <w:r w:rsidRPr="00746A62" w:rsidDel="006F740E">
          <w:rPr>
            <w:rFonts w:asciiTheme="majorHAnsi" w:hAnsiTheme="majorHAnsi" w:cs="Arial"/>
            <w:b/>
            <w:sz w:val="22"/>
            <w:szCs w:val="22"/>
          </w:rPr>
          <w:delText xml:space="preserve"> </w:delText>
        </w:r>
        <w:r w:rsidDel="006F740E">
          <w:rPr>
            <w:rFonts w:asciiTheme="majorHAnsi" w:hAnsiTheme="majorHAnsi" w:cs="Arial"/>
            <w:b/>
            <w:sz w:val="22"/>
            <w:szCs w:val="22"/>
          </w:rPr>
          <w:delText xml:space="preserve">specific </w:delText>
        </w:r>
        <w:r w:rsidRPr="00746A62" w:rsidDel="006F740E">
          <w:rPr>
            <w:rFonts w:asciiTheme="majorHAnsi" w:hAnsiTheme="majorHAnsi" w:cs="Arial"/>
            <w:b/>
            <w:sz w:val="22"/>
            <w:szCs w:val="22"/>
          </w:rPr>
          <w:delText>epizones for surveillance</w:delText>
        </w:r>
        <w:r w:rsidDel="006F740E">
          <w:rPr>
            <w:rFonts w:asciiTheme="majorHAnsi" w:hAnsiTheme="majorHAnsi" w:cs="Arial"/>
            <w:b/>
            <w:sz w:val="22"/>
            <w:szCs w:val="22"/>
          </w:rPr>
          <w:delText xml:space="preserve"> </w:delText>
        </w:r>
        <w:r w:rsidDel="006F740E">
          <w:rPr>
            <w:rFonts w:asciiTheme="majorHAnsi" w:hAnsiTheme="majorHAnsi" w:cs="Arial"/>
            <w:sz w:val="22"/>
            <w:szCs w:val="22"/>
          </w:rPr>
          <w:delText>(KJO/CZT)</w:delText>
        </w:r>
      </w:del>
    </w:p>
    <w:p w14:paraId="44BA4BB5" w14:textId="12290315" w:rsidR="00DD18F4" w:rsidRDefault="00DD18F4" w:rsidP="00DD18F4">
      <w:pPr>
        <w:pStyle w:val="ListParagraph"/>
        <w:numPr>
          <w:ilvl w:val="1"/>
          <w:numId w:val="1"/>
        </w:numPr>
        <w:rPr>
          <w:ins w:id="60" w:author="KJO" w:date="2015-06-25T10:50:00Z"/>
          <w:rFonts w:asciiTheme="majorHAnsi" w:hAnsiTheme="majorHAnsi" w:cs="Arial"/>
          <w:sz w:val="22"/>
          <w:szCs w:val="22"/>
        </w:rPr>
      </w:pPr>
      <w:r w:rsidRPr="00746A62">
        <w:rPr>
          <w:rFonts w:asciiTheme="majorHAnsi" w:hAnsiTheme="majorHAnsi" w:cs="Arial"/>
          <w:sz w:val="22"/>
          <w:szCs w:val="22"/>
        </w:rPr>
        <w:t xml:space="preserve">MERS analysis: add % GDP per capita, degree of conflict etc., and </w:t>
      </w:r>
      <w:proofErr w:type="spellStart"/>
      <w:r w:rsidRPr="00746A62">
        <w:rPr>
          <w:rFonts w:asciiTheme="majorHAnsi" w:hAnsiTheme="majorHAnsi" w:cs="Arial"/>
          <w:sz w:val="22"/>
          <w:szCs w:val="22"/>
        </w:rPr>
        <w:t>glowurm</w:t>
      </w:r>
      <w:proofErr w:type="spellEnd"/>
      <w:r w:rsidRPr="00746A62">
        <w:rPr>
          <w:rFonts w:asciiTheme="majorHAnsi" w:hAnsiTheme="majorHAnsi" w:cs="Arial"/>
          <w:sz w:val="22"/>
          <w:szCs w:val="22"/>
        </w:rPr>
        <w:t xml:space="preserve"> analysis – will tell you where MERS will spillover to camels, then where it will cause local chains of </w:t>
      </w:r>
      <w:proofErr w:type="spellStart"/>
      <w:r w:rsidRPr="00746A62">
        <w:rPr>
          <w:rFonts w:asciiTheme="majorHAnsi" w:hAnsiTheme="majorHAnsi" w:cs="Arial"/>
          <w:sz w:val="22"/>
          <w:szCs w:val="22"/>
        </w:rPr>
        <w:t>tranmisssion</w:t>
      </w:r>
      <w:proofErr w:type="spellEnd"/>
      <w:r w:rsidRPr="00746A62">
        <w:rPr>
          <w:rFonts w:asciiTheme="majorHAnsi" w:hAnsiTheme="majorHAnsi" w:cs="Arial"/>
          <w:sz w:val="22"/>
          <w:szCs w:val="22"/>
        </w:rPr>
        <w:t xml:space="preserve"> (CZT</w:t>
      </w:r>
      <w:ins w:id="61" w:author="Peter Daszak" w:date="2015-06-25T14:24:00Z">
        <w:r w:rsidR="006F740E">
          <w:rPr>
            <w:rFonts w:asciiTheme="majorHAnsi" w:hAnsiTheme="majorHAnsi" w:cs="Arial"/>
            <w:sz w:val="22"/>
            <w:szCs w:val="22"/>
          </w:rPr>
          <w:t>/EEJ</w:t>
        </w:r>
      </w:ins>
      <w:r w:rsidRPr="00746A62">
        <w:rPr>
          <w:rFonts w:asciiTheme="majorHAnsi" w:hAnsiTheme="majorHAnsi" w:cs="Arial"/>
          <w:sz w:val="22"/>
          <w:szCs w:val="22"/>
        </w:rPr>
        <w:t>)</w:t>
      </w:r>
    </w:p>
    <w:p w14:paraId="43324351" w14:textId="7088D5EF" w:rsidR="00130E06" w:rsidRDefault="00130E06">
      <w:pPr>
        <w:pStyle w:val="ListParagraph"/>
        <w:numPr>
          <w:ilvl w:val="2"/>
          <w:numId w:val="1"/>
        </w:numPr>
        <w:rPr>
          <w:ins w:id="62" w:author="Peter Daszak" w:date="2015-06-25T14:25:00Z"/>
          <w:rFonts w:asciiTheme="majorHAnsi" w:hAnsiTheme="majorHAnsi" w:cs="Arial"/>
          <w:sz w:val="22"/>
          <w:szCs w:val="22"/>
        </w:rPr>
        <w:pPrChange w:id="63" w:author="KJO" w:date="2015-06-25T10:50:00Z">
          <w:pPr>
            <w:pStyle w:val="ListParagraph"/>
            <w:numPr>
              <w:ilvl w:val="1"/>
              <w:numId w:val="1"/>
            </w:numPr>
            <w:ind w:left="1440" w:hanging="360"/>
          </w:pPr>
        </w:pPrChange>
      </w:pPr>
      <w:ins w:id="64" w:author="KJO" w:date="2015-06-25T10:50:00Z">
        <w:r>
          <w:rPr>
            <w:rFonts w:asciiTheme="majorHAnsi" w:hAnsiTheme="majorHAnsi" w:cs="Arial"/>
            <w:sz w:val="22"/>
            <w:szCs w:val="22"/>
          </w:rPr>
          <w:t>Include political instability and refugee data? If these exist to help predict subsequent spread.</w:t>
        </w:r>
      </w:ins>
    </w:p>
    <w:p w14:paraId="4A67EB62" w14:textId="0FBDF5A2" w:rsidR="006F740E" w:rsidRPr="00746A62" w:rsidRDefault="006F740E">
      <w:pPr>
        <w:pStyle w:val="ListParagraph"/>
        <w:numPr>
          <w:ilvl w:val="2"/>
          <w:numId w:val="1"/>
        </w:numPr>
        <w:rPr>
          <w:rFonts w:asciiTheme="majorHAnsi" w:hAnsiTheme="majorHAnsi" w:cs="Arial"/>
          <w:sz w:val="22"/>
          <w:szCs w:val="22"/>
        </w:rPr>
        <w:pPrChange w:id="65" w:author="KJO" w:date="2015-06-25T10:50:00Z">
          <w:pPr>
            <w:pStyle w:val="ListParagraph"/>
            <w:numPr>
              <w:ilvl w:val="1"/>
              <w:numId w:val="1"/>
            </w:numPr>
            <w:ind w:left="1440" w:hanging="360"/>
          </w:pPr>
        </w:pPrChange>
      </w:pPr>
      <w:ins w:id="66" w:author="Peter Daszak" w:date="2015-06-25T14:25:00Z">
        <w:r>
          <w:rPr>
            <w:rFonts w:asciiTheme="majorHAnsi" w:hAnsiTheme="majorHAnsi" w:cs="Arial"/>
            <w:sz w:val="22"/>
            <w:szCs w:val="22"/>
          </w:rPr>
          <w:t>Temporal analysis</w:t>
        </w:r>
      </w:ins>
    </w:p>
    <w:p w14:paraId="39F74ACD" w14:textId="77777777" w:rsidR="00DD18F4" w:rsidRPr="00746A62" w:rsidRDefault="00DD18F4" w:rsidP="00DD18F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Repeat for SL-</w:t>
      </w:r>
      <w:proofErr w:type="spellStart"/>
      <w:r w:rsidRPr="00746A62">
        <w:rPr>
          <w:rFonts w:asciiTheme="majorHAnsi" w:hAnsiTheme="majorHAnsi" w:cs="Arial"/>
          <w:sz w:val="22"/>
          <w:szCs w:val="22"/>
        </w:rPr>
        <w:t>CoVs</w:t>
      </w:r>
      <w:proofErr w:type="spellEnd"/>
      <w:r w:rsidRPr="00746A62">
        <w:rPr>
          <w:rFonts w:asciiTheme="majorHAnsi" w:hAnsiTheme="majorHAnsi" w:cs="Arial"/>
          <w:sz w:val="22"/>
          <w:szCs w:val="22"/>
        </w:rPr>
        <w:t xml:space="preserve"> and SL-</w:t>
      </w:r>
      <w:proofErr w:type="spellStart"/>
      <w:r w:rsidRPr="00746A62">
        <w:rPr>
          <w:rFonts w:asciiTheme="majorHAnsi" w:hAnsiTheme="majorHAnsi" w:cs="Arial"/>
          <w:sz w:val="22"/>
          <w:szCs w:val="22"/>
        </w:rPr>
        <w:t>Covs</w:t>
      </w:r>
      <w:proofErr w:type="spellEnd"/>
      <w:r w:rsidRPr="00746A62">
        <w:rPr>
          <w:rFonts w:asciiTheme="majorHAnsi" w:hAnsiTheme="majorHAnsi" w:cs="Arial"/>
          <w:sz w:val="22"/>
          <w:szCs w:val="22"/>
        </w:rPr>
        <w:t xml:space="preserve"> with ACE2.</w:t>
      </w:r>
    </w:p>
    <w:p w14:paraId="5EFD7176" w14:textId="545A45D7" w:rsidR="00DD18F4" w:rsidRDefault="00DD18F4" w:rsidP="00DD18F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Ebola </w:t>
      </w:r>
      <w:proofErr w:type="spellStart"/>
      <w:r w:rsidRPr="00746A62">
        <w:rPr>
          <w:rFonts w:asciiTheme="majorHAnsi" w:hAnsiTheme="majorHAnsi" w:cs="Arial"/>
          <w:sz w:val="22"/>
          <w:szCs w:val="22"/>
        </w:rPr>
        <w:t>epizone</w:t>
      </w:r>
      <w:proofErr w:type="spellEnd"/>
      <w:r>
        <w:rPr>
          <w:rFonts w:asciiTheme="majorHAnsi" w:hAnsiTheme="majorHAnsi" w:cs="Arial"/>
          <w:sz w:val="22"/>
          <w:szCs w:val="22"/>
        </w:rPr>
        <w:t xml:space="preserve"> (</w:t>
      </w:r>
      <w:ins w:id="67" w:author="Peter Daszak" w:date="2015-06-25T14:28:00Z">
        <w:r w:rsidR="003E6D92">
          <w:rPr>
            <w:rFonts w:asciiTheme="majorHAnsi" w:hAnsiTheme="majorHAnsi" w:cs="Arial"/>
            <w:sz w:val="22"/>
            <w:szCs w:val="22"/>
          </w:rPr>
          <w:t>EEJ,</w:t>
        </w:r>
      </w:ins>
      <w:r>
        <w:rPr>
          <w:rFonts w:asciiTheme="majorHAnsi" w:hAnsiTheme="majorHAnsi" w:cs="Arial"/>
          <w:sz w:val="22"/>
          <w:szCs w:val="22"/>
        </w:rPr>
        <w:t>CZT)</w:t>
      </w:r>
      <w:r w:rsidRPr="00746A62">
        <w:rPr>
          <w:rFonts w:asciiTheme="majorHAnsi" w:hAnsiTheme="majorHAnsi" w:cs="Arial"/>
          <w:sz w:val="22"/>
          <w:szCs w:val="22"/>
        </w:rPr>
        <w:t xml:space="preserve"> </w:t>
      </w:r>
    </w:p>
    <w:p w14:paraId="7995ACFA" w14:textId="5CD1C401" w:rsidR="00385CD3" w:rsidRPr="00746A62" w:rsidRDefault="004D6891" w:rsidP="004D6891">
      <w:pPr>
        <w:pStyle w:val="ListParagraph"/>
        <w:numPr>
          <w:ilvl w:val="0"/>
          <w:numId w:val="1"/>
        </w:numPr>
        <w:rPr>
          <w:rFonts w:asciiTheme="majorHAnsi" w:hAnsiTheme="majorHAnsi" w:cs="Arial"/>
          <w:b/>
          <w:sz w:val="22"/>
          <w:szCs w:val="22"/>
        </w:rPr>
      </w:pPr>
      <w:r w:rsidRPr="00746A62">
        <w:rPr>
          <w:rFonts w:asciiTheme="majorHAnsi" w:hAnsiTheme="majorHAnsi" w:cs="Arial"/>
          <w:b/>
          <w:sz w:val="22"/>
          <w:szCs w:val="22"/>
        </w:rPr>
        <w:t>Viral diversity and viral discovery curves across all countries</w:t>
      </w:r>
      <w:ins w:id="68" w:author="KJO" w:date="2015-06-25T10:47:00Z">
        <w:r w:rsidR="00130E06">
          <w:rPr>
            <w:rFonts w:asciiTheme="majorHAnsi" w:hAnsiTheme="majorHAnsi" w:cs="Arial"/>
            <w:b/>
            <w:sz w:val="22"/>
            <w:szCs w:val="22"/>
          </w:rPr>
          <w:t xml:space="preserve"> (KJO/CZT w Simon and Tracey)</w:t>
        </w:r>
      </w:ins>
    </w:p>
    <w:p w14:paraId="1FD58282" w14:textId="18C45079" w:rsidR="004D6891" w:rsidRPr="00746A62" w:rsidRDefault="007C4184" w:rsidP="007C418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CKJ looked at country and sample type influence on detection. </w:t>
      </w:r>
      <w:r w:rsidR="001D1D3E" w:rsidRPr="00746A62">
        <w:rPr>
          <w:rFonts w:asciiTheme="majorHAnsi" w:hAnsiTheme="majorHAnsi" w:cs="Arial"/>
          <w:sz w:val="22"/>
          <w:szCs w:val="22"/>
        </w:rPr>
        <w:t>Using P1 data to see if we’re anywhere near viral discovery saturation.</w:t>
      </w:r>
    </w:p>
    <w:p w14:paraId="09258228" w14:textId="7EFEEC9A" w:rsidR="00FA1761" w:rsidRPr="00746A62" w:rsidRDefault="00FA1761" w:rsidP="007C418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 xml:space="preserve">Can do as a group paper. </w:t>
      </w:r>
    </w:p>
    <w:p w14:paraId="57EA27A0" w14:textId="6CAA9FF9" w:rsidR="00484251" w:rsidRPr="00746A62" w:rsidRDefault="00484251" w:rsidP="007C4184">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See Simon’s paper on Macaques</w:t>
      </w:r>
    </w:p>
    <w:p w14:paraId="62331159" w14:textId="44947F0E" w:rsidR="004D4155" w:rsidRPr="00DD18F4" w:rsidDel="007D43A1" w:rsidRDefault="004D4155" w:rsidP="004D4155">
      <w:pPr>
        <w:pStyle w:val="ListParagraph"/>
        <w:numPr>
          <w:ilvl w:val="0"/>
          <w:numId w:val="1"/>
        </w:numPr>
        <w:rPr>
          <w:del w:id="69" w:author="Peter Daszak" w:date="2015-06-25T14:30:00Z"/>
          <w:rFonts w:asciiTheme="majorHAnsi" w:hAnsiTheme="majorHAnsi" w:cs="Arial"/>
          <w:b/>
          <w:sz w:val="22"/>
          <w:szCs w:val="22"/>
        </w:rPr>
      </w:pPr>
      <w:del w:id="70" w:author="Peter Daszak" w:date="2015-06-25T14:30:00Z">
        <w:r w:rsidRPr="00DD18F4" w:rsidDel="007D43A1">
          <w:rPr>
            <w:rFonts w:asciiTheme="majorHAnsi" w:hAnsiTheme="majorHAnsi" w:cs="Arial"/>
            <w:b/>
            <w:sz w:val="22"/>
            <w:szCs w:val="22"/>
          </w:rPr>
          <w:delText>Analyzing PREDICT data (testing, site characterization)</w:delText>
        </w:r>
      </w:del>
      <w:ins w:id="71" w:author="KJO" w:date="2015-06-25T10:47:00Z">
        <w:del w:id="72" w:author="Peter Daszak" w:date="2015-06-25T14:30:00Z">
          <w:r w:rsidR="00130E06" w:rsidDel="007D43A1">
            <w:rPr>
              <w:rFonts w:asciiTheme="majorHAnsi" w:hAnsiTheme="majorHAnsi" w:cs="Arial"/>
              <w:b/>
              <w:sz w:val="22"/>
              <w:szCs w:val="22"/>
            </w:rPr>
            <w:delText xml:space="preserve"> </w:delText>
          </w:r>
        </w:del>
      </w:ins>
    </w:p>
    <w:p w14:paraId="5C2D6DA7" w14:textId="0B5E81DC" w:rsidR="004D4155" w:rsidRPr="00746A62" w:rsidDel="007D43A1" w:rsidRDefault="004D4155" w:rsidP="004D4155">
      <w:pPr>
        <w:pStyle w:val="ListParagraph"/>
        <w:numPr>
          <w:ilvl w:val="1"/>
          <w:numId w:val="1"/>
        </w:numPr>
        <w:rPr>
          <w:del w:id="73" w:author="Peter Daszak" w:date="2015-06-25T14:30:00Z"/>
          <w:rFonts w:asciiTheme="majorHAnsi" w:hAnsiTheme="majorHAnsi" w:cs="Arial"/>
          <w:sz w:val="22"/>
          <w:szCs w:val="22"/>
        </w:rPr>
      </w:pPr>
      <w:commentRangeStart w:id="74"/>
      <w:del w:id="75" w:author="Peter Daszak" w:date="2015-06-25T14:30:00Z">
        <w:r w:rsidRPr="00746A62" w:rsidDel="007D43A1">
          <w:rPr>
            <w:rFonts w:asciiTheme="majorHAnsi" w:hAnsiTheme="majorHAnsi" w:cs="Arial"/>
            <w:sz w:val="22"/>
            <w:szCs w:val="22"/>
          </w:rPr>
          <w:delText>GLM approach</w:delText>
        </w:r>
      </w:del>
      <w:ins w:id="76" w:author="KJO" w:date="2015-06-25T10:47:00Z">
        <w:del w:id="77" w:author="Peter Daszak" w:date="2015-06-25T14:30:00Z">
          <w:r w:rsidR="00130E06" w:rsidDel="007D43A1">
            <w:rPr>
              <w:rFonts w:asciiTheme="majorHAnsi" w:hAnsiTheme="majorHAnsi" w:cs="Arial"/>
              <w:sz w:val="22"/>
              <w:szCs w:val="22"/>
            </w:rPr>
            <w:delText xml:space="preserve"> </w:delText>
          </w:r>
        </w:del>
      </w:ins>
      <w:commentRangeEnd w:id="74"/>
      <w:ins w:id="78" w:author="KJO" w:date="2015-06-25T10:48:00Z">
        <w:del w:id="79" w:author="Peter Daszak" w:date="2015-06-25T14:30:00Z">
          <w:r w:rsidR="00130E06" w:rsidDel="007D43A1">
            <w:rPr>
              <w:rStyle w:val="CommentReference"/>
            </w:rPr>
            <w:commentReference w:id="74"/>
          </w:r>
        </w:del>
      </w:ins>
    </w:p>
    <w:p w14:paraId="5793305E" w14:textId="3420BBBE" w:rsidR="004D4155" w:rsidRPr="00746A62" w:rsidDel="007D43A1" w:rsidRDefault="004D4155" w:rsidP="004D4155">
      <w:pPr>
        <w:pStyle w:val="ListParagraph"/>
        <w:numPr>
          <w:ilvl w:val="1"/>
          <w:numId w:val="1"/>
        </w:numPr>
        <w:rPr>
          <w:del w:id="80" w:author="Peter Daszak" w:date="2015-06-25T14:30:00Z"/>
          <w:rFonts w:asciiTheme="majorHAnsi" w:hAnsiTheme="majorHAnsi" w:cs="Arial"/>
          <w:sz w:val="22"/>
          <w:szCs w:val="22"/>
        </w:rPr>
      </w:pPr>
      <w:del w:id="81" w:author="Peter Daszak" w:date="2015-06-25T14:30:00Z">
        <w:r w:rsidRPr="00746A62" w:rsidDel="007D43A1">
          <w:rPr>
            <w:rFonts w:asciiTheme="majorHAnsi" w:hAnsiTheme="majorHAnsi" w:cs="Arial"/>
            <w:sz w:val="22"/>
            <w:szCs w:val="22"/>
          </w:rPr>
          <w:delText>Within-country hotspot approach</w:delText>
        </w:r>
      </w:del>
    </w:p>
    <w:p w14:paraId="02F037D8" w14:textId="3432A078" w:rsidR="00DD18F4" w:rsidRDefault="00DD18F4" w:rsidP="00746A62">
      <w:pPr>
        <w:pStyle w:val="ListParagraph"/>
        <w:numPr>
          <w:ilvl w:val="0"/>
          <w:numId w:val="1"/>
        </w:numPr>
        <w:rPr>
          <w:ins w:id="82" w:author="Peter Daszak" w:date="2015-06-25T14:34:00Z"/>
          <w:rFonts w:asciiTheme="majorHAnsi" w:hAnsiTheme="majorHAnsi" w:cs="Arial"/>
          <w:b/>
          <w:sz w:val="22"/>
          <w:szCs w:val="22"/>
        </w:rPr>
      </w:pPr>
      <w:r w:rsidRPr="00DD18F4">
        <w:rPr>
          <w:rFonts w:asciiTheme="majorHAnsi" w:hAnsiTheme="majorHAnsi" w:cs="Arial"/>
          <w:b/>
          <w:sz w:val="22"/>
          <w:szCs w:val="22"/>
        </w:rPr>
        <w:t>Mapping our three EID ‘pathways’ globally</w:t>
      </w:r>
      <w:ins w:id="83" w:author="Peter Daszak" w:date="2015-06-25T14:35:00Z">
        <w:r w:rsidR="007D43A1">
          <w:rPr>
            <w:rFonts w:asciiTheme="majorHAnsi" w:hAnsiTheme="majorHAnsi" w:cs="Arial"/>
            <w:b/>
            <w:sz w:val="22"/>
            <w:szCs w:val="22"/>
          </w:rPr>
          <w:t xml:space="preserve"> (all)</w:t>
        </w:r>
      </w:ins>
      <w:r w:rsidRPr="00DD18F4">
        <w:rPr>
          <w:rFonts w:asciiTheme="majorHAnsi" w:hAnsiTheme="majorHAnsi" w:cs="Arial"/>
          <w:b/>
          <w:sz w:val="22"/>
          <w:szCs w:val="22"/>
        </w:rPr>
        <w:t>:</w:t>
      </w:r>
    </w:p>
    <w:p w14:paraId="37A4A027" w14:textId="47055FA2" w:rsidR="007D43A1" w:rsidRPr="00DD18F4" w:rsidRDefault="007D43A1" w:rsidP="007D43A1">
      <w:pPr>
        <w:pStyle w:val="ListParagraph"/>
        <w:numPr>
          <w:ilvl w:val="1"/>
          <w:numId w:val="1"/>
        </w:numPr>
        <w:rPr>
          <w:rFonts w:asciiTheme="majorHAnsi" w:hAnsiTheme="majorHAnsi" w:cs="Arial"/>
          <w:b/>
          <w:sz w:val="22"/>
          <w:szCs w:val="22"/>
        </w:rPr>
        <w:pPrChange w:id="84" w:author="Peter Daszak" w:date="2015-06-25T14:34:00Z">
          <w:pPr>
            <w:pStyle w:val="ListParagraph"/>
            <w:numPr>
              <w:numId w:val="1"/>
            </w:numPr>
            <w:ind w:hanging="360"/>
          </w:pPr>
        </w:pPrChange>
      </w:pPr>
      <w:ins w:id="85" w:author="Peter Daszak" w:date="2015-06-25T14:34:00Z">
        <w:r>
          <w:rPr>
            <w:rFonts w:asciiTheme="majorHAnsi" w:hAnsiTheme="majorHAnsi" w:cs="Arial"/>
            <w:sz w:val="22"/>
            <w:szCs w:val="22"/>
          </w:rPr>
          <w:t>We’re analyzing how these pathways affect EID risk using Behavioral Risk and surveillance data.  We could extrapolate this globally if we knew where the pathways are, so let</w:t>
        </w:r>
      </w:ins>
      <w:ins w:id="86" w:author="Peter Daszak" w:date="2015-06-25T14:35:00Z">
        <w:r>
          <w:rPr>
            <w:rFonts w:asciiTheme="majorHAnsi" w:hAnsiTheme="majorHAnsi" w:cs="Arial"/>
            <w:sz w:val="22"/>
            <w:szCs w:val="22"/>
          </w:rPr>
          <w:t>’s map them…</w:t>
        </w:r>
      </w:ins>
    </w:p>
    <w:p w14:paraId="3992AA8A" w14:textId="78E9257E" w:rsidR="00DD18F4" w:rsidRDefault="0004304A" w:rsidP="00DD18F4">
      <w:pPr>
        <w:pStyle w:val="ListParagraph"/>
        <w:numPr>
          <w:ilvl w:val="1"/>
          <w:numId w:val="1"/>
        </w:numPr>
        <w:rPr>
          <w:ins w:id="87" w:author="KJO" w:date="2015-06-25T10:48:00Z"/>
          <w:rFonts w:asciiTheme="majorHAnsi" w:hAnsiTheme="majorHAnsi" w:cs="Arial"/>
          <w:sz w:val="22"/>
          <w:szCs w:val="22"/>
        </w:rPr>
      </w:pPr>
      <w:ins w:id="88" w:author="Peter Daszak" w:date="2015-06-25T14:41:00Z">
        <w:r>
          <w:rPr>
            <w:rFonts w:asciiTheme="majorHAnsi" w:hAnsiTheme="majorHAnsi" w:cs="Arial"/>
            <w:sz w:val="22"/>
            <w:szCs w:val="22"/>
          </w:rPr>
          <w:t>Map of wildlife consumption and local trade globally</w:t>
        </w:r>
      </w:ins>
      <w:del w:id="89" w:author="Peter Daszak" w:date="2015-06-25T14:41:00Z">
        <w:r w:rsidR="00DD18F4" w:rsidDel="0004304A">
          <w:rPr>
            <w:rFonts w:asciiTheme="majorHAnsi" w:hAnsiTheme="majorHAnsi" w:cs="Arial"/>
            <w:sz w:val="22"/>
            <w:szCs w:val="22"/>
          </w:rPr>
          <w:delText xml:space="preserve">Wildlife Trade pathway: </w:delText>
        </w:r>
        <w:r w:rsidR="00DD18F4" w:rsidRPr="00DD18F4" w:rsidDel="0004304A">
          <w:rPr>
            <w:rFonts w:asciiTheme="majorHAnsi" w:hAnsiTheme="majorHAnsi" w:cs="Arial"/>
            <w:sz w:val="22"/>
            <w:szCs w:val="22"/>
          </w:rPr>
          <w:delText>Mapping wildlife trade plan</w:delText>
        </w:r>
      </w:del>
      <w:r w:rsidR="00DD18F4" w:rsidRPr="00DD18F4">
        <w:rPr>
          <w:rFonts w:asciiTheme="majorHAnsi" w:hAnsiTheme="majorHAnsi" w:cs="Arial"/>
          <w:sz w:val="22"/>
          <w:szCs w:val="22"/>
        </w:rPr>
        <w:t xml:space="preserve">:  </w:t>
      </w:r>
      <w:ins w:id="90" w:author="Peter Daszak" w:date="2015-06-25T14:43:00Z">
        <w:r w:rsidR="00141CA7">
          <w:rPr>
            <w:rFonts w:asciiTheme="majorHAnsi" w:hAnsiTheme="majorHAnsi" w:cs="Arial"/>
            <w:sz w:val="22"/>
            <w:szCs w:val="22"/>
          </w:rPr>
          <w:t xml:space="preserve">Start in China: </w:t>
        </w:r>
      </w:ins>
      <w:r w:rsidR="00DD18F4" w:rsidRPr="00DD18F4">
        <w:rPr>
          <w:rFonts w:asciiTheme="majorHAnsi" w:hAnsiTheme="majorHAnsi" w:cs="Arial"/>
          <w:sz w:val="22"/>
          <w:szCs w:val="22"/>
        </w:rPr>
        <w:t xml:space="preserve">XX has the poultry markets for </w:t>
      </w:r>
      <w:proofErr w:type="gramStart"/>
      <w:r w:rsidR="00DD18F4" w:rsidRPr="00DD18F4">
        <w:rPr>
          <w:rFonts w:asciiTheme="majorHAnsi" w:hAnsiTheme="majorHAnsi" w:cs="Arial"/>
          <w:sz w:val="22"/>
          <w:szCs w:val="22"/>
        </w:rPr>
        <w:t>China,</w:t>
      </w:r>
      <w:proofErr w:type="gramEnd"/>
      <w:r w:rsidR="00DD18F4" w:rsidRPr="00DD18F4">
        <w:rPr>
          <w:rFonts w:asciiTheme="majorHAnsi" w:hAnsiTheme="majorHAnsi" w:cs="Arial"/>
          <w:sz w:val="22"/>
          <w:szCs w:val="22"/>
        </w:rPr>
        <w:t xml:space="preserve"> need to build maps of some typical chains in few diff Provinces to understand </w:t>
      </w:r>
      <w:proofErr w:type="spellStart"/>
      <w:r w:rsidR="00DD18F4" w:rsidRPr="00DD18F4">
        <w:rPr>
          <w:rFonts w:asciiTheme="majorHAnsi" w:hAnsiTheme="majorHAnsi" w:cs="Arial"/>
          <w:sz w:val="22"/>
          <w:szCs w:val="22"/>
        </w:rPr>
        <w:t>epizone</w:t>
      </w:r>
      <w:proofErr w:type="spellEnd"/>
      <w:r w:rsidR="00DD18F4" w:rsidRPr="00DD18F4">
        <w:rPr>
          <w:rFonts w:asciiTheme="majorHAnsi" w:hAnsiTheme="majorHAnsi" w:cs="Arial"/>
          <w:sz w:val="22"/>
          <w:szCs w:val="22"/>
        </w:rPr>
        <w:t xml:space="preserve"> risk.</w:t>
      </w:r>
      <w:ins w:id="91" w:author="Peter Daszak" w:date="2015-06-25T14:36:00Z">
        <w:r w:rsidR="007D43A1">
          <w:rPr>
            <w:rFonts w:asciiTheme="majorHAnsi" w:hAnsiTheme="majorHAnsi" w:cs="Arial"/>
            <w:sz w:val="22"/>
            <w:szCs w:val="22"/>
          </w:rPr>
          <w:t xml:space="preserve"> (e.g. Marianne’s paper)</w:t>
        </w:r>
      </w:ins>
      <w:ins w:id="92" w:author="Peter Daszak" w:date="2015-06-25T14:40:00Z">
        <w:r w:rsidR="00141CA7">
          <w:rPr>
            <w:rFonts w:asciiTheme="majorHAnsi" w:hAnsiTheme="majorHAnsi" w:cs="Arial"/>
            <w:sz w:val="22"/>
            <w:szCs w:val="22"/>
          </w:rPr>
          <w:t xml:space="preserve">  Also see PREVENT data, and see PRH</w:t>
        </w:r>
      </w:ins>
      <w:ins w:id="93" w:author="Peter Daszak" w:date="2015-06-25T14:42:00Z">
        <w:r w:rsidR="00141CA7">
          <w:rPr>
            <w:rFonts w:asciiTheme="majorHAnsi" w:hAnsiTheme="majorHAnsi" w:cs="Arial"/>
            <w:sz w:val="22"/>
            <w:szCs w:val="22"/>
          </w:rPr>
          <w:t>’s model results which he NR will follow up on.</w:t>
        </w:r>
      </w:ins>
    </w:p>
    <w:p w14:paraId="4F36D840" w14:textId="58014148" w:rsidR="00130E06" w:rsidRPr="00DD18F4" w:rsidRDefault="00130E06" w:rsidP="00DD18F4">
      <w:pPr>
        <w:pStyle w:val="ListParagraph"/>
        <w:numPr>
          <w:ilvl w:val="1"/>
          <w:numId w:val="1"/>
        </w:numPr>
        <w:rPr>
          <w:rFonts w:asciiTheme="majorHAnsi" w:hAnsiTheme="majorHAnsi" w:cs="Arial"/>
          <w:sz w:val="22"/>
          <w:szCs w:val="22"/>
        </w:rPr>
      </w:pPr>
      <w:ins w:id="94" w:author="KJO" w:date="2015-06-25T10:48:00Z">
        <w:r>
          <w:rPr>
            <w:rFonts w:asciiTheme="majorHAnsi" w:hAnsiTheme="majorHAnsi" w:cs="Arial"/>
            <w:sz w:val="22"/>
            <w:szCs w:val="22"/>
          </w:rPr>
          <w:t xml:space="preserve">Analysis of PREVENT data from </w:t>
        </w:r>
      </w:ins>
      <w:ins w:id="95" w:author="KJO" w:date="2015-06-25T10:49:00Z">
        <w:r>
          <w:rPr>
            <w:rFonts w:asciiTheme="majorHAnsi" w:hAnsiTheme="majorHAnsi" w:cs="Arial"/>
            <w:sz w:val="22"/>
            <w:szCs w:val="22"/>
          </w:rPr>
          <w:t xml:space="preserve">wildlife </w:t>
        </w:r>
      </w:ins>
      <w:ins w:id="96" w:author="KJO" w:date="2015-06-25T10:48:00Z">
        <w:r>
          <w:rPr>
            <w:rFonts w:asciiTheme="majorHAnsi" w:hAnsiTheme="majorHAnsi" w:cs="Arial"/>
            <w:sz w:val="22"/>
            <w:szCs w:val="22"/>
          </w:rPr>
          <w:t>market surveys under P1</w:t>
        </w:r>
      </w:ins>
      <w:ins w:id="97" w:author="KJO" w:date="2015-06-25T10:49:00Z">
        <w:r>
          <w:rPr>
            <w:rFonts w:asciiTheme="majorHAnsi" w:hAnsiTheme="majorHAnsi" w:cs="Arial"/>
            <w:sz w:val="22"/>
            <w:szCs w:val="22"/>
          </w:rPr>
          <w:t xml:space="preserve"> – in Indonesia and DRC and RC</w:t>
        </w:r>
      </w:ins>
      <w:ins w:id="98" w:author="KJO" w:date="2015-06-25T10:48:00Z">
        <w:r>
          <w:rPr>
            <w:rFonts w:asciiTheme="majorHAnsi" w:hAnsiTheme="majorHAnsi" w:cs="Arial"/>
            <w:sz w:val="22"/>
            <w:szCs w:val="22"/>
          </w:rPr>
          <w:t xml:space="preserve"> (MM to check on data at DC meeting)</w:t>
        </w:r>
      </w:ins>
    </w:p>
    <w:p w14:paraId="38A18BF5" w14:textId="1542F489" w:rsid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Agricultural intensification pathway</w:t>
      </w:r>
      <w:ins w:id="99" w:author="Peter Daszak" w:date="2015-06-25T14:36:00Z">
        <w:r w:rsidR="007D43A1">
          <w:rPr>
            <w:rFonts w:asciiTheme="majorHAnsi" w:hAnsiTheme="majorHAnsi" w:cs="Arial"/>
            <w:sz w:val="22"/>
            <w:szCs w:val="22"/>
          </w:rPr>
          <w:t xml:space="preserve"> </w:t>
        </w:r>
      </w:ins>
    </w:p>
    <w:p w14:paraId="28927AE7" w14:textId="235059DF" w:rsidR="00DD18F4" w:rsidRPr="00DD18F4" w:rsidRDefault="00DD18F4" w:rsidP="00DD18F4">
      <w:pPr>
        <w:pStyle w:val="ListParagraph"/>
        <w:numPr>
          <w:ilvl w:val="1"/>
          <w:numId w:val="1"/>
        </w:numPr>
        <w:rPr>
          <w:rFonts w:asciiTheme="majorHAnsi" w:hAnsiTheme="majorHAnsi" w:cs="Arial"/>
          <w:sz w:val="22"/>
          <w:szCs w:val="22"/>
        </w:rPr>
      </w:pPr>
      <w:r>
        <w:rPr>
          <w:rFonts w:asciiTheme="majorHAnsi" w:hAnsiTheme="majorHAnsi" w:cs="Arial"/>
          <w:sz w:val="22"/>
          <w:szCs w:val="22"/>
        </w:rPr>
        <w:t>Land use change pathway</w:t>
      </w:r>
      <w:ins w:id="100" w:author="Peter Daszak" w:date="2015-06-25T14:36:00Z">
        <w:r w:rsidR="007D43A1">
          <w:rPr>
            <w:rFonts w:asciiTheme="majorHAnsi" w:hAnsiTheme="majorHAnsi" w:cs="Arial"/>
            <w:sz w:val="22"/>
            <w:szCs w:val="22"/>
          </w:rPr>
          <w:t xml:space="preserve"> (e.g. how recent the change was; cf. EEJ’s paper on malaria)</w:t>
        </w:r>
      </w:ins>
      <w:ins w:id="101" w:author="Peter Daszak" w:date="2015-06-25T14:45:00Z">
        <w:r w:rsidR="00141CA7">
          <w:rPr>
            <w:rFonts w:asciiTheme="majorHAnsi" w:hAnsiTheme="majorHAnsi" w:cs="Arial"/>
            <w:sz w:val="22"/>
            <w:szCs w:val="22"/>
          </w:rPr>
          <w:t xml:space="preserve"> (see Future Earth fragmentation project also)</w:t>
        </w:r>
      </w:ins>
    </w:p>
    <w:p w14:paraId="26FB9506" w14:textId="3D4AB9CC" w:rsidR="00746A62" w:rsidRPr="00746A62" w:rsidRDefault="00746A62" w:rsidP="00746A62">
      <w:pPr>
        <w:pStyle w:val="ListParagraph"/>
        <w:numPr>
          <w:ilvl w:val="0"/>
          <w:numId w:val="1"/>
        </w:numPr>
        <w:rPr>
          <w:rFonts w:asciiTheme="majorHAnsi" w:hAnsiTheme="majorHAnsi" w:cs="Arial"/>
          <w:sz w:val="22"/>
          <w:szCs w:val="22"/>
        </w:rPr>
      </w:pPr>
      <w:r w:rsidRPr="00746A62">
        <w:rPr>
          <w:rFonts w:asciiTheme="majorHAnsi" w:hAnsiTheme="majorHAnsi" w:cs="Arial"/>
          <w:b/>
          <w:sz w:val="22"/>
          <w:szCs w:val="22"/>
        </w:rPr>
        <w:t>Livestock and Antibiotic-resistant EID hotspots</w:t>
      </w:r>
      <w:r w:rsidRPr="00746A62">
        <w:rPr>
          <w:rFonts w:asciiTheme="majorHAnsi" w:hAnsiTheme="majorHAnsi" w:cs="Arial"/>
          <w:sz w:val="22"/>
          <w:szCs w:val="22"/>
        </w:rPr>
        <w:t xml:space="preserve"> </w:t>
      </w:r>
      <w:r>
        <w:rPr>
          <w:rFonts w:asciiTheme="majorHAnsi" w:hAnsiTheme="majorHAnsi" w:cs="Arial"/>
          <w:sz w:val="22"/>
          <w:szCs w:val="22"/>
        </w:rPr>
        <w:t>(</w:t>
      </w:r>
      <w:del w:id="102" w:author="Peter Daszak" w:date="2015-06-25T14:28:00Z">
        <w:r w:rsidDel="007D43A1">
          <w:rPr>
            <w:rFonts w:asciiTheme="majorHAnsi" w:hAnsiTheme="majorHAnsi" w:cs="Arial"/>
            <w:sz w:val="22"/>
            <w:szCs w:val="22"/>
          </w:rPr>
          <w:delText>CZT/</w:delText>
        </w:r>
      </w:del>
      <w:r>
        <w:rPr>
          <w:rFonts w:asciiTheme="majorHAnsi" w:hAnsiTheme="majorHAnsi" w:cs="Arial"/>
          <w:sz w:val="22"/>
          <w:szCs w:val="22"/>
        </w:rPr>
        <w:t>A</w:t>
      </w:r>
      <w:ins w:id="103" w:author="Peter Daszak" w:date="2015-06-25T14:28:00Z">
        <w:r w:rsidR="007D43A1">
          <w:rPr>
            <w:rFonts w:asciiTheme="majorHAnsi" w:hAnsiTheme="majorHAnsi" w:cs="Arial"/>
            <w:sz w:val="22"/>
            <w:szCs w:val="22"/>
          </w:rPr>
          <w:t>MW</w:t>
        </w:r>
      </w:ins>
      <w:del w:id="104" w:author="Peter Daszak" w:date="2015-06-25T14:28:00Z">
        <w:r w:rsidDel="007D43A1">
          <w:rPr>
            <w:rFonts w:asciiTheme="majorHAnsi" w:hAnsiTheme="majorHAnsi" w:cs="Arial"/>
            <w:sz w:val="22"/>
            <w:szCs w:val="22"/>
          </w:rPr>
          <w:delText>llison White</w:delText>
        </w:r>
      </w:del>
      <w:r>
        <w:rPr>
          <w:rFonts w:asciiTheme="majorHAnsi" w:hAnsiTheme="majorHAnsi" w:cs="Arial"/>
          <w:sz w:val="22"/>
          <w:szCs w:val="22"/>
        </w:rPr>
        <w:t>)</w:t>
      </w:r>
    </w:p>
    <w:p w14:paraId="1C90CE4A" w14:textId="77777777" w:rsidR="00746A62" w:rsidRPr="00746A62" w:rsidRDefault="00746A62" w:rsidP="00746A62">
      <w:pPr>
        <w:pStyle w:val="ListParagraph"/>
        <w:numPr>
          <w:ilvl w:val="1"/>
          <w:numId w:val="1"/>
        </w:numPr>
        <w:rPr>
          <w:rFonts w:asciiTheme="majorHAnsi" w:hAnsiTheme="majorHAnsi" w:cs="Arial"/>
          <w:sz w:val="22"/>
          <w:szCs w:val="22"/>
        </w:rPr>
      </w:pPr>
      <w:r w:rsidRPr="00746A62">
        <w:rPr>
          <w:rFonts w:asciiTheme="majorHAnsi" w:hAnsiTheme="majorHAnsi" w:cs="Arial"/>
          <w:sz w:val="22"/>
          <w:szCs w:val="22"/>
        </w:rPr>
        <w:t>Do antimicrobial resistant (AMR) EIDs correlate with antibiotic use?</w:t>
      </w:r>
    </w:p>
    <w:p w14:paraId="7A46AED1" w14:textId="77777777" w:rsidR="00746A62" w:rsidRDefault="00746A62" w:rsidP="00746A62">
      <w:pPr>
        <w:pStyle w:val="ListParagraph"/>
        <w:numPr>
          <w:ilvl w:val="1"/>
          <w:numId w:val="1"/>
        </w:numPr>
        <w:rPr>
          <w:ins w:id="105" w:author="Peter Daszak" w:date="2015-06-25T14:37:00Z"/>
          <w:rFonts w:asciiTheme="majorHAnsi" w:hAnsiTheme="majorHAnsi" w:cs="Arial"/>
          <w:sz w:val="22"/>
          <w:szCs w:val="22"/>
        </w:rPr>
      </w:pPr>
      <w:r w:rsidRPr="00746A62">
        <w:rPr>
          <w:rFonts w:asciiTheme="majorHAnsi" w:hAnsiTheme="majorHAnsi" w:cs="Arial"/>
          <w:sz w:val="22"/>
          <w:szCs w:val="22"/>
        </w:rPr>
        <w:t>Is this driven by veterinary or human use of antibiotics? Look at spatial patterns and evolutionary drivers with veterinary and human use and livestock movement, using global data on antibiotics that we now have.</w:t>
      </w:r>
    </w:p>
    <w:p w14:paraId="79417E2B" w14:textId="60922670" w:rsidR="007D43A1" w:rsidRPr="00746A62" w:rsidRDefault="007D43A1" w:rsidP="00746A62">
      <w:pPr>
        <w:pStyle w:val="ListParagraph"/>
        <w:numPr>
          <w:ilvl w:val="1"/>
          <w:numId w:val="1"/>
        </w:numPr>
        <w:rPr>
          <w:rFonts w:asciiTheme="majorHAnsi" w:hAnsiTheme="majorHAnsi" w:cs="Arial"/>
          <w:sz w:val="22"/>
          <w:szCs w:val="22"/>
        </w:rPr>
      </w:pPr>
      <w:ins w:id="106" w:author="Peter Daszak" w:date="2015-06-25T14:37:00Z">
        <w:r>
          <w:rPr>
            <w:rFonts w:asciiTheme="majorHAnsi" w:hAnsiTheme="majorHAnsi" w:cs="Arial"/>
            <w:sz w:val="22"/>
            <w:szCs w:val="22"/>
          </w:rPr>
          <w:t>PD will email DC group, assess if worth buying dataset.</w:t>
        </w:r>
      </w:ins>
    </w:p>
    <w:p w14:paraId="04AD8223" w14:textId="196C6A93" w:rsidR="00746A62" w:rsidRDefault="00746A62" w:rsidP="00746A62">
      <w:pPr>
        <w:pStyle w:val="ListBullet"/>
        <w:numPr>
          <w:ilvl w:val="0"/>
          <w:numId w:val="1"/>
        </w:numPr>
      </w:pPr>
      <w:r w:rsidRPr="00746A62">
        <w:rPr>
          <w:b/>
        </w:rPr>
        <w:t>Conflict and political instability as drivers of EIDs</w:t>
      </w:r>
      <w:r>
        <w:t xml:space="preserve"> (</w:t>
      </w:r>
      <w:del w:id="107" w:author="Peter Daszak" w:date="2015-06-25T14:39:00Z">
        <w:r w:rsidDel="00F5362F">
          <w:delText>Andrew Huff</w:delText>
        </w:r>
      </w:del>
      <w:ins w:id="108" w:author="Peter Daszak" w:date="2015-06-25T14:39:00Z">
        <w:r w:rsidR="00F5362F">
          <w:t>AH</w:t>
        </w:r>
      </w:ins>
      <w:r>
        <w:t>)</w:t>
      </w:r>
    </w:p>
    <w:p w14:paraId="7D8B41ED" w14:textId="626D26B1" w:rsidR="00DD18F4" w:rsidRDefault="00DD18F4" w:rsidP="00DD18F4">
      <w:pPr>
        <w:pStyle w:val="ListBullet"/>
        <w:numPr>
          <w:ilvl w:val="1"/>
          <w:numId w:val="1"/>
        </w:numPr>
      </w:pPr>
      <w:r>
        <w:t>Draft plan being circulated</w:t>
      </w:r>
    </w:p>
    <w:p w14:paraId="5C9486AB" w14:textId="01536708" w:rsidR="00141CA7" w:rsidRPr="003359DE" w:rsidRDefault="00141CA7" w:rsidP="00746A62">
      <w:pPr>
        <w:pStyle w:val="ListBullet"/>
        <w:numPr>
          <w:ilvl w:val="0"/>
          <w:numId w:val="1"/>
        </w:numPr>
        <w:rPr>
          <w:ins w:id="109" w:author="Peter Daszak" w:date="2015-06-25T14:46:00Z"/>
          <w:b/>
          <w:rPrChange w:id="110" w:author="Peter Daszak" w:date="2015-06-25T14:49:00Z">
            <w:rPr>
              <w:ins w:id="111" w:author="Peter Daszak" w:date="2015-06-25T14:46:00Z"/>
            </w:rPr>
          </w:rPrChange>
        </w:rPr>
      </w:pPr>
      <w:ins w:id="112" w:author="Peter Daszak" w:date="2015-06-25T14:46:00Z">
        <w:r w:rsidRPr="003359DE">
          <w:rPr>
            <w:b/>
            <w:rPrChange w:id="113" w:author="Peter Daszak" w:date="2015-06-25T14:49:00Z">
              <w:rPr/>
            </w:rPrChange>
          </w:rPr>
          <w:t>Economic modeling</w:t>
        </w:r>
      </w:ins>
    </w:p>
    <w:p w14:paraId="48FF32F9" w14:textId="7CAEA399" w:rsidR="00141CA7" w:rsidRDefault="00141CA7" w:rsidP="00141CA7">
      <w:pPr>
        <w:pStyle w:val="ListBullet"/>
        <w:numPr>
          <w:ilvl w:val="1"/>
          <w:numId w:val="1"/>
        </w:numPr>
        <w:rPr>
          <w:ins w:id="114" w:author="Peter Daszak" w:date="2015-06-25T14:46:00Z"/>
        </w:rPr>
        <w:pPrChange w:id="115" w:author="Peter Daszak" w:date="2015-06-25T14:46:00Z">
          <w:pPr>
            <w:pStyle w:val="ListBullet"/>
            <w:numPr>
              <w:numId w:val="1"/>
            </w:numPr>
            <w:tabs>
              <w:tab w:val="clear" w:pos="360"/>
            </w:tabs>
            <w:ind w:left="720"/>
          </w:pPr>
        </w:pPrChange>
      </w:pPr>
      <w:ins w:id="116" w:author="Peter Daszak" w:date="2015-06-25T14:46:00Z">
        <w:r>
          <w:t>Ebola (KCB)</w:t>
        </w:r>
      </w:ins>
    </w:p>
    <w:p w14:paraId="599322E5" w14:textId="3C42ABB2" w:rsidR="00141CA7" w:rsidRDefault="00141CA7" w:rsidP="00141CA7">
      <w:pPr>
        <w:pStyle w:val="ListBullet"/>
        <w:numPr>
          <w:ilvl w:val="1"/>
          <w:numId w:val="1"/>
        </w:numPr>
        <w:rPr>
          <w:ins w:id="117" w:author="Peter Daszak" w:date="2015-06-25T14:47:00Z"/>
        </w:rPr>
        <w:pPrChange w:id="118" w:author="Peter Daszak" w:date="2015-06-25T14:46:00Z">
          <w:pPr>
            <w:pStyle w:val="ListBullet"/>
            <w:numPr>
              <w:numId w:val="1"/>
            </w:numPr>
            <w:tabs>
              <w:tab w:val="clear" w:pos="360"/>
            </w:tabs>
            <w:ind w:left="720"/>
          </w:pPr>
        </w:pPrChange>
      </w:pPr>
      <w:ins w:id="119" w:author="Peter Daszak" w:date="2015-06-25T14:47:00Z">
        <w:r>
          <w:t>Quarantine (KCB)</w:t>
        </w:r>
      </w:ins>
    </w:p>
    <w:p w14:paraId="52C720D0" w14:textId="3DAF343D" w:rsidR="00141CA7" w:rsidRDefault="003359DE" w:rsidP="00141CA7">
      <w:pPr>
        <w:pStyle w:val="ListBullet"/>
        <w:numPr>
          <w:ilvl w:val="1"/>
          <w:numId w:val="1"/>
        </w:numPr>
        <w:rPr>
          <w:ins w:id="120" w:author="Peter Daszak" w:date="2015-06-25T14:48:00Z"/>
        </w:rPr>
        <w:pPrChange w:id="121" w:author="Peter Daszak" w:date="2015-06-25T14:46:00Z">
          <w:pPr>
            <w:pStyle w:val="ListBullet"/>
            <w:numPr>
              <w:numId w:val="1"/>
            </w:numPr>
            <w:tabs>
              <w:tab w:val="clear" w:pos="360"/>
            </w:tabs>
            <w:ind w:left="720"/>
          </w:pPr>
        </w:pPrChange>
      </w:pPr>
      <w:ins w:id="122" w:author="Peter Daszak" w:date="2015-06-25T14:48:00Z">
        <w:r>
          <w:t>Couple of papers to finish off</w:t>
        </w:r>
      </w:ins>
    </w:p>
    <w:p w14:paraId="2B7835A8" w14:textId="2D508CB0" w:rsidR="003359DE" w:rsidRPr="003359DE" w:rsidRDefault="003359DE" w:rsidP="00141CA7">
      <w:pPr>
        <w:pStyle w:val="ListBullet"/>
        <w:numPr>
          <w:ilvl w:val="1"/>
          <w:numId w:val="1"/>
        </w:numPr>
        <w:rPr>
          <w:ins w:id="123" w:author="Peter Daszak" w:date="2015-06-25T14:46:00Z"/>
          <w:highlight w:val="yellow"/>
          <w:rPrChange w:id="124" w:author="Peter Daszak" w:date="2015-06-25T14:48:00Z">
            <w:rPr>
              <w:ins w:id="125" w:author="Peter Daszak" w:date="2015-06-25T14:46:00Z"/>
            </w:rPr>
          </w:rPrChange>
        </w:rPr>
        <w:pPrChange w:id="126" w:author="Peter Daszak" w:date="2015-06-25T14:46:00Z">
          <w:pPr>
            <w:pStyle w:val="ListBullet"/>
            <w:numPr>
              <w:numId w:val="1"/>
            </w:numPr>
            <w:tabs>
              <w:tab w:val="clear" w:pos="360"/>
            </w:tabs>
            <w:ind w:left="720"/>
          </w:pPr>
        </w:pPrChange>
      </w:pPr>
      <w:ins w:id="127" w:author="Peter Daszak" w:date="2015-06-25T14:48:00Z">
        <w:r w:rsidRPr="003359DE">
          <w:rPr>
            <w:highlight w:val="yellow"/>
            <w:rPrChange w:id="128" w:author="Peter Daszak" w:date="2015-06-25T14:48:00Z">
              <w:rPr/>
            </w:rPrChange>
          </w:rPr>
          <w:lastRenderedPageBreak/>
          <w:t>PD needs to add to this list</w:t>
        </w:r>
      </w:ins>
      <w:ins w:id="129" w:author="Peter Daszak" w:date="2015-06-25T14:49:00Z">
        <w:r>
          <w:rPr>
            <w:highlight w:val="yellow"/>
          </w:rPr>
          <w:t xml:space="preserve"> – incentives for mitigation </w:t>
        </w:r>
        <w:proofErr w:type="gramStart"/>
        <w:r>
          <w:rPr>
            <w:highlight w:val="yellow"/>
          </w:rPr>
          <w:t>strategies.</w:t>
        </w:r>
      </w:ins>
      <w:ins w:id="130" w:author="Peter Daszak" w:date="2015-06-25T14:50:00Z">
        <w:r w:rsidR="00254E52">
          <w:rPr>
            <w:highlight w:val="yellow"/>
          </w:rPr>
          <w:t>,</w:t>
        </w:r>
        <w:proofErr w:type="gramEnd"/>
        <w:r w:rsidR="00254E52">
          <w:rPr>
            <w:highlight w:val="yellow"/>
          </w:rPr>
          <w:t xml:space="preserve"> </w:t>
        </w:r>
        <w:proofErr w:type="spellStart"/>
        <w:r w:rsidR="00254E52">
          <w:rPr>
            <w:highlight w:val="yellow"/>
          </w:rPr>
          <w:t>eg</w:t>
        </w:r>
        <w:proofErr w:type="spellEnd"/>
        <w:r w:rsidR="00254E52">
          <w:rPr>
            <w:highlight w:val="yellow"/>
          </w:rPr>
          <w:t xml:space="preserve">. Human movement </w:t>
        </w:r>
      </w:ins>
    </w:p>
    <w:p w14:paraId="77A458F2" w14:textId="06969307" w:rsidR="00141CA7" w:rsidRPr="00141CA7" w:rsidRDefault="00141CA7" w:rsidP="00141CA7">
      <w:pPr>
        <w:pStyle w:val="ListBullet"/>
        <w:numPr>
          <w:ilvl w:val="1"/>
          <w:numId w:val="1"/>
        </w:numPr>
        <w:rPr>
          <w:ins w:id="131" w:author="Peter Daszak" w:date="2015-06-25T14:46:00Z"/>
          <w:rPrChange w:id="132" w:author="Peter Daszak" w:date="2015-06-25T14:46:00Z">
            <w:rPr>
              <w:ins w:id="133" w:author="Peter Daszak" w:date="2015-06-25T14:46:00Z"/>
              <w:b/>
            </w:rPr>
          </w:rPrChange>
        </w:rPr>
        <w:pPrChange w:id="134" w:author="Peter Daszak" w:date="2015-06-25T14:46:00Z">
          <w:pPr>
            <w:pStyle w:val="ListBullet"/>
            <w:numPr>
              <w:numId w:val="1"/>
            </w:numPr>
            <w:tabs>
              <w:tab w:val="clear" w:pos="360"/>
            </w:tabs>
            <w:ind w:left="720"/>
          </w:pPr>
        </w:pPrChange>
      </w:pPr>
      <w:ins w:id="135" w:author="Peter Daszak" w:date="2015-06-25T14:46:00Z">
        <w:r>
          <w:t>AMR (TBD)</w:t>
        </w:r>
      </w:ins>
    </w:p>
    <w:p w14:paraId="4AD43E9C" w14:textId="4B72C5D5" w:rsidR="003359DE" w:rsidRDefault="003359DE" w:rsidP="00746A62">
      <w:pPr>
        <w:pStyle w:val="ListBullet"/>
        <w:numPr>
          <w:ilvl w:val="0"/>
          <w:numId w:val="1"/>
        </w:numPr>
        <w:rPr>
          <w:ins w:id="136" w:author="Peter Daszak" w:date="2015-06-25T14:50:00Z"/>
          <w:b/>
        </w:rPr>
      </w:pPr>
      <w:ins w:id="137" w:author="Peter Daszak" w:date="2015-06-25T14:48:00Z">
        <w:r w:rsidRPr="003359DE">
          <w:rPr>
            <w:b/>
            <w:rPrChange w:id="138" w:author="Peter Daszak" w:date="2015-06-25T14:49:00Z">
              <w:rPr/>
            </w:rPrChange>
          </w:rPr>
          <w:t>Follow up projects from FE Horizon Scan</w:t>
        </w:r>
      </w:ins>
    </w:p>
    <w:p w14:paraId="063206A5" w14:textId="4C250335" w:rsidR="00254E52" w:rsidRDefault="00254E52" w:rsidP="00746A62">
      <w:pPr>
        <w:pStyle w:val="ListBullet"/>
        <w:numPr>
          <w:ilvl w:val="0"/>
          <w:numId w:val="1"/>
        </w:numPr>
        <w:rPr>
          <w:ins w:id="139" w:author="Peter Daszak" w:date="2015-06-25T14:50:00Z"/>
          <w:b/>
        </w:rPr>
      </w:pPr>
      <w:ins w:id="140" w:author="Peter Daszak" w:date="2015-06-25T14:50:00Z">
        <w:r>
          <w:rPr>
            <w:b/>
          </w:rPr>
          <w:t>Tech team</w:t>
        </w:r>
      </w:ins>
    </w:p>
    <w:p w14:paraId="48359F17" w14:textId="66F948EF" w:rsidR="00254E52" w:rsidRDefault="00254E52" w:rsidP="00254E52">
      <w:pPr>
        <w:pStyle w:val="ListBullet"/>
        <w:numPr>
          <w:ilvl w:val="1"/>
          <w:numId w:val="1"/>
        </w:numPr>
        <w:rPr>
          <w:ins w:id="141" w:author="Peter Daszak" w:date="2015-06-25T14:51:00Z"/>
        </w:rPr>
        <w:pPrChange w:id="142" w:author="Peter Daszak" w:date="2015-06-25T14:51:00Z">
          <w:pPr>
            <w:pStyle w:val="ListBullet"/>
            <w:numPr>
              <w:numId w:val="1"/>
            </w:numPr>
            <w:tabs>
              <w:tab w:val="clear" w:pos="360"/>
            </w:tabs>
            <w:ind w:left="720"/>
          </w:pPr>
        </w:pPrChange>
      </w:pPr>
      <w:ins w:id="143" w:author="Peter Daszak" w:date="2015-06-25T14:51:00Z">
        <w:r>
          <w:t>Strategy to manage</w:t>
        </w:r>
        <w:r w:rsidRPr="00254E52">
          <w:rPr>
            <w:rPrChange w:id="144" w:author="Peter Daszak" w:date="2015-06-25T14:51:00Z">
              <w:rPr>
                <w:b/>
              </w:rPr>
            </w:rPrChange>
          </w:rPr>
          <w:t xml:space="preserve"> datasets internally</w:t>
        </w:r>
        <w:r>
          <w:t xml:space="preserve"> (Mantle) </w:t>
        </w:r>
        <w:bookmarkStart w:id="145" w:name="_GoBack"/>
        <w:bookmarkEnd w:id="145"/>
      </w:ins>
    </w:p>
    <w:p w14:paraId="1EE45BF2" w14:textId="77777777" w:rsidR="00254E52" w:rsidRPr="00254E52" w:rsidRDefault="00254E52" w:rsidP="00254E52">
      <w:pPr>
        <w:pStyle w:val="ListBullet"/>
        <w:numPr>
          <w:ilvl w:val="1"/>
          <w:numId w:val="1"/>
        </w:numPr>
        <w:rPr>
          <w:ins w:id="146" w:author="Peter Daszak" w:date="2015-06-25T14:48:00Z"/>
          <w:rPrChange w:id="147" w:author="Peter Daszak" w:date="2015-06-25T14:51:00Z">
            <w:rPr>
              <w:ins w:id="148" w:author="Peter Daszak" w:date="2015-06-25T14:48:00Z"/>
              <w:b/>
            </w:rPr>
          </w:rPrChange>
        </w:rPr>
        <w:pPrChange w:id="149" w:author="Peter Daszak" w:date="2015-06-25T14:51:00Z">
          <w:pPr>
            <w:pStyle w:val="ListBullet"/>
            <w:numPr>
              <w:numId w:val="1"/>
            </w:numPr>
            <w:tabs>
              <w:tab w:val="clear" w:pos="360"/>
            </w:tabs>
            <w:ind w:left="720"/>
          </w:pPr>
        </w:pPrChange>
      </w:pPr>
    </w:p>
    <w:p w14:paraId="166FF5DC" w14:textId="30B3D1FA" w:rsidR="00DD18F4" w:rsidRDefault="00DD18F4" w:rsidP="00746A62">
      <w:pPr>
        <w:pStyle w:val="ListBullet"/>
        <w:numPr>
          <w:ilvl w:val="0"/>
          <w:numId w:val="1"/>
        </w:numPr>
      </w:pPr>
      <w:r>
        <w:rPr>
          <w:b/>
        </w:rPr>
        <w:t xml:space="preserve">Africa Livestock Futures </w:t>
      </w:r>
      <w:r>
        <w:t>(CZT)</w:t>
      </w:r>
    </w:p>
    <w:p w14:paraId="544D862C" w14:textId="3D2128F7" w:rsidR="00DD18F4" w:rsidRDefault="00DD18F4" w:rsidP="00DD18F4">
      <w:pPr>
        <w:pStyle w:val="ListBullet"/>
        <w:numPr>
          <w:ilvl w:val="1"/>
          <w:numId w:val="1"/>
        </w:numPr>
      </w:pPr>
      <w:r>
        <w:t>Plan drafted</w:t>
      </w:r>
    </w:p>
    <w:p w14:paraId="67C13F1F" w14:textId="77777777" w:rsidR="00746A62" w:rsidRPr="00746A62" w:rsidRDefault="00746A62" w:rsidP="00746A62">
      <w:pPr>
        <w:ind w:left="1080"/>
        <w:rPr>
          <w:rFonts w:asciiTheme="majorHAnsi" w:hAnsiTheme="majorHAnsi" w:cs="Arial"/>
          <w:sz w:val="22"/>
          <w:szCs w:val="22"/>
        </w:rPr>
      </w:pPr>
    </w:p>
    <w:p w14:paraId="48CE8E53" w14:textId="0463A09B" w:rsidR="004A7D48" w:rsidRPr="00746A62" w:rsidRDefault="004A7D48" w:rsidP="004A7D48">
      <w:pPr>
        <w:rPr>
          <w:rFonts w:asciiTheme="majorHAnsi" w:hAnsiTheme="majorHAnsi" w:cs="Arial"/>
          <w:b/>
          <w:sz w:val="22"/>
          <w:szCs w:val="22"/>
        </w:rPr>
      </w:pPr>
      <w:r w:rsidRPr="00746A62">
        <w:rPr>
          <w:rFonts w:asciiTheme="majorHAnsi" w:hAnsiTheme="majorHAnsi" w:cs="Arial"/>
          <w:b/>
          <w:sz w:val="22"/>
          <w:szCs w:val="22"/>
        </w:rPr>
        <w:t>Maureen – Behavioral risk slides</w:t>
      </w:r>
      <w:ins w:id="150" w:author="KJO" w:date="2015-06-25T10:51:00Z">
        <w:r w:rsidR="00130E06">
          <w:rPr>
            <w:rFonts w:asciiTheme="majorHAnsi" w:hAnsiTheme="majorHAnsi" w:cs="Arial"/>
            <w:b/>
            <w:sz w:val="22"/>
            <w:szCs w:val="22"/>
          </w:rPr>
          <w:t xml:space="preserve"> (MM and EH with M&amp;A team)</w:t>
        </w:r>
      </w:ins>
    </w:p>
    <w:p w14:paraId="68C7FD41" w14:textId="52CEE167" w:rsidR="00484251" w:rsidRPr="00746A62" w:rsidRDefault="004A7D48" w:rsidP="004A7D48">
      <w:pPr>
        <w:rPr>
          <w:rFonts w:asciiTheme="majorHAnsi" w:hAnsiTheme="majorHAnsi" w:cs="Arial"/>
          <w:sz w:val="22"/>
          <w:szCs w:val="22"/>
        </w:rPr>
      </w:pPr>
      <w:r w:rsidRPr="00746A62">
        <w:rPr>
          <w:rFonts w:asciiTheme="majorHAnsi" w:hAnsiTheme="majorHAnsi" w:cs="Arial"/>
          <w:sz w:val="22"/>
          <w:szCs w:val="22"/>
        </w:rPr>
        <w:tab/>
        <w:t xml:space="preserve">Identifying behaviors and </w:t>
      </w:r>
      <w:r w:rsidR="001361F1" w:rsidRPr="00746A62">
        <w:rPr>
          <w:rFonts w:asciiTheme="majorHAnsi" w:hAnsiTheme="majorHAnsi" w:cs="Arial"/>
          <w:sz w:val="22"/>
          <w:szCs w:val="22"/>
        </w:rPr>
        <w:t>conditional</w:t>
      </w:r>
      <w:r w:rsidRPr="00746A62">
        <w:rPr>
          <w:rFonts w:asciiTheme="majorHAnsi" w:hAnsiTheme="majorHAnsi" w:cs="Arial"/>
          <w:sz w:val="22"/>
          <w:szCs w:val="22"/>
        </w:rPr>
        <w:t xml:space="preserve"> factors for spillover first, maybe look at factors for spread later</w:t>
      </w:r>
    </w:p>
    <w:p w14:paraId="3C0F9032" w14:textId="77777777" w:rsidR="004A7D48" w:rsidRPr="00746A62" w:rsidRDefault="004A7D48" w:rsidP="004A7D48">
      <w:pPr>
        <w:rPr>
          <w:rFonts w:asciiTheme="majorHAnsi" w:hAnsiTheme="majorHAnsi" w:cs="Arial"/>
          <w:b/>
          <w:sz w:val="22"/>
          <w:szCs w:val="22"/>
        </w:rPr>
      </w:pPr>
      <w:r w:rsidRPr="00746A62">
        <w:rPr>
          <w:rFonts w:asciiTheme="majorHAnsi" w:hAnsiTheme="majorHAnsi" w:cs="Arial"/>
          <w:sz w:val="22"/>
          <w:szCs w:val="22"/>
        </w:rPr>
        <w:tab/>
      </w:r>
      <w:r w:rsidRPr="00746A62">
        <w:rPr>
          <w:rFonts w:asciiTheme="majorHAnsi" w:hAnsiTheme="majorHAnsi" w:cs="Arial"/>
          <w:b/>
          <w:sz w:val="22"/>
          <w:szCs w:val="22"/>
        </w:rPr>
        <w:t xml:space="preserve">3 Outcome variables for spillover to link with behavioral data and context </w:t>
      </w:r>
    </w:p>
    <w:p w14:paraId="221FFC4B" w14:textId="6FAA61CA" w:rsidR="004A7D48" w:rsidRPr="00746A62" w:rsidRDefault="004A7D48" w:rsidP="004A7D48">
      <w:pPr>
        <w:ind w:left="360" w:firstLine="720"/>
        <w:rPr>
          <w:rFonts w:asciiTheme="majorHAnsi" w:hAnsiTheme="majorHAnsi" w:cs="Arial"/>
          <w:sz w:val="22"/>
          <w:szCs w:val="22"/>
        </w:rPr>
      </w:pPr>
      <w:r w:rsidRPr="00746A62">
        <w:rPr>
          <w:rFonts w:asciiTheme="majorHAnsi" w:hAnsiTheme="majorHAnsi" w:cs="Arial"/>
          <w:sz w:val="22"/>
          <w:szCs w:val="22"/>
        </w:rPr>
        <w:t>Cross-sectional study (not cohort – except maybe China CoV study)</w:t>
      </w:r>
    </w:p>
    <w:p w14:paraId="7160A04D" w14:textId="43D062AF" w:rsidR="004A7D48" w:rsidRPr="00746A62" w:rsidRDefault="004A7D48" w:rsidP="004A7D48">
      <w:pPr>
        <w:pStyle w:val="ListParagraph"/>
        <w:numPr>
          <w:ilvl w:val="1"/>
          <w:numId w:val="16"/>
        </w:numPr>
        <w:rPr>
          <w:rFonts w:asciiTheme="majorHAnsi" w:hAnsiTheme="majorHAnsi" w:cs="Arial"/>
          <w:sz w:val="22"/>
          <w:szCs w:val="22"/>
        </w:rPr>
      </w:pPr>
      <w:r w:rsidRPr="00746A62">
        <w:rPr>
          <w:rFonts w:asciiTheme="majorHAnsi" w:hAnsiTheme="majorHAnsi" w:cs="Arial"/>
          <w:sz w:val="22"/>
          <w:szCs w:val="22"/>
        </w:rPr>
        <w:t xml:space="preserve">Viral testing data: PCR viral data </w:t>
      </w:r>
    </w:p>
    <w:p w14:paraId="53C197C5" w14:textId="6BB9825A" w:rsidR="004A7D48" w:rsidRPr="00746A62" w:rsidRDefault="004A7D48" w:rsidP="004A7D48">
      <w:pPr>
        <w:pStyle w:val="ListParagraph"/>
        <w:numPr>
          <w:ilvl w:val="1"/>
          <w:numId w:val="16"/>
        </w:numPr>
        <w:rPr>
          <w:rFonts w:asciiTheme="majorHAnsi" w:hAnsiTheme="majorHAnsi" w:cs="Arial"/>
          <w:sz w:val="22"/>
          <w:szCs w:val="22"/>
        </w:rPr>
      </w:pPr>
      <w:r w:rsidRPr="00746A62">
        <w:rPr>
          <w:rFonts w:asciiTheme="majorHAnsi" w:hAnsiTheme="majorHAnsi" w:cs="Arial"/>
          <w:sz w:val="22"/>
          <w:szCs w:val="22"/>
        </w:rPr>
        <w:t>Serology on people who participated in behavioral survey</w:t>
      </w:r>
    </w:p>
    <w:p w14:paraId="497633FD" w14:textId="2785B6BC" w:rsidR="004A7D48" w:rsidRPr="00746A62" w:rsidRDefault="004A7D48" w:rsidP="004A7D48">
      <w:pPr>
        <w:pStyle w:val="ListParagraph"/>
        <w:numPr>
          <w:ilvl w:val="1"/>
          <w:numId w:val="16"/>
        </w:numPr>
        <w:rPr>
          <w:rFonts w:asciiTheme="majorHAnsi" w:hAnsiTheme="majorHAnsi" w:cs="Arial"/>
          <w:sz w:val="22"/>
          <w:szCs w:val="22"/>
        </w:rPr>
      </w:pPr>
      <w:proofErr w:type="spellStart"/>
      <w:r w:rsidRPr="00746A62">
        <w:rPr>
          <w:rFonts w:asciiTheme="majorHAnsi" w:hAnsiTheme="majorHAnsi" w:cs="Arial"/>
          <w:sz w:val="22"/>
          <w:szCs w:val="22"/>
        </w:rPr>
        <w:t>Self report</w:t>
      </w:r>
      <w:proofErr w:type="spellEnd"/>
      <w:r w:rsidRPr="00746A62">
        <w:rPr>
          <w:rFonts w:asciiTheme="majorHAnsi" w:hAnsiTheme="majorHAnsi" w:cs="Arial"/>
          <w:sz w:val="22"/>
          <w:szCs w:val="22"/>
        </w:rPr>
        <w:t xml:space="preserve"> symptom surveillance. “verbal autopsy”</w:t>
      </w:r>
    </w:p>
    <w:p w14:paraId="002C2EAD" w14:textId="2FD61961" w:rsidR="00753A76" w:rsidRPr="00746A62" w:rsidRDefault="00753A76" w:rsidP="00753A76">
      <w:pPr>
        <w:pStyle w:val="ListParagraph"/>
        <w:rPr>
          <w:rFonts w:asciiTheme="majorHAnsi" w:hAnsiTheme="majorHAnsi" w:cs="Arial"/>
          <w:b/>
          <w:sz w:val="22"/>
          <w:szCs w:val="22"/>
        </w:rPr>
      </w:pPr>
      <w:r w:rsidRPr="00746A62">
        <w:rPr>
          <w:rFonts w:asciiTheme="majorHAnsi" w:hAnsiTheme="majorHAnsi" w:cs="Arial"/>
          <w:b/>
          <w:sz w:val="22"/>
          <w:szCs w:val="22"/>
        </w:rPr>
        <w:t xml:space="preserve">Spread – what questions do we ask to get at </w:t>
      </w:r>
      <w:proofErr w:type="gramStart"/>
      <w:r w:rsidRPr="00746A62">
        <w:rPr>
          <w:rFonts w:asciiTheme="majorHAnsi" w:hAnsiTheme="majorHAnsi" w:cs="Arial"/>
          <w:b/>
          <w:sz w:val="22"/>
          <w:szCs w:val="22"/>
        </w:rPr>
        <w:t>spread</w:t>
      </w:r>
      <w:proofErr w:type="gramEnd"/>
    </w:p>
    <w:p w14:paraId="4398639F" w14:textId="4832AC3E" w:rsidR="00753A76" w:rsidRPr="00746A62" w:rsidRDefault="00753A76" w:rsidP="00753A76">
      <w:pPr>
        <w:pStyle w:val="ListParagraph"/>
        <w:rPr>
          <w:rFonts w:asciiTheme="majorHAnsi" w:hAnsiTheme="majorHAnsi" w:cs="Arial"/>
          <w:sz w:val="22"/>
          <w:szCs w:val="22"/>
        </w:rPr>
      </w:pPr>
      <w:r w:rsidRPr="00746A62">
        <w:rPr>
          <w:rFonts w:asciiTheme="majorHAnsi" w:hAnsiTheme="majorHAnsi" w:cs="Arial"/>
          <w:b/>
          <w:sz w:val="22"/>
          <w:szCs w:val="22"/>
        </w:rPr>
        <w:tab/>
      </w:r>
      <w:proofErr w:type="spellStart"/>
      <w:r w:rsidRPr="00746A62">
        <w:rPr>
          <w:rFonts w:asciiTheme="majorHAnsi" w:hAnsiTheme="majorHAnsi" w:cs="Arial"/>
          <w:sz w:val="22"/>
          <w:szCs w:val="22"/>
        </w:rPr>
        <w:t>Marm</w:t>
      </w:r>
      <w:proofErr w:type="spellEnd"/>
      <w:r w:rsidRPr="00746A62">
        <w:rPr>
          <w:rFonts w:asciiTheme="majorHAnsi" w:hAnsiTheme="majorHAnsi" w:cs="Arial"/>
          <w:sz w:val="22"/>
          <w:szCs w:val="22"/>
        </w:rPr>
        <w:t>: look at Bangladesh surveys for airport behavior and travel</w:t>
      </w:r>
    </w:p>
    <w:p w14:paraId="5B06AC6D" w14:textId="77777777" w:rsidR="00753A76" w:rsidRPr="00746A62" w:rsidRDefault="00753A76" w:rsidP="00753A76">
      <w:pPr>
        <w:pStyle w:val="ListParagraph"/>
        <w:rPr>
          <w:rFonts w:asciiTheme="majorHAnsi" w:hAnsiTheme="majorHAnsi" w:cs="Arial"/>
          <w:sz w:val="22"/>
          <w:szCs w:val="22"/>
        </w:rPr>
      </w:pPr>
    </w:p>
    <w:p w14:paraId="2A11ACA3" w14:textId="536A1B38" w:rsidR="00753A76" w:rsidRPr="00746A62" w:rsidRDefault="00753A76"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Discuss data to collect for M&amp;A at outset of qualitative and </w:t>
      </w:r>
      <w:r w:rsidR="001361F1" w:rsidRPr="00746A62">
        <w:rPr>
          <w:rFonts w:asciiTheme="majorHAnsi" w:hAnsiTheme="majorHAnsi" w:cs="Arial"/>
          <w:sz w:val="22"/>
          <w:szCs w:val="22"/>
        </w:rPr>
        <w:t>quantit</w:t>
      </w:r>
      <w:r w:rsidRPr="00746A62">
        <w:rPr>
          <w:rFonts w:asciiTheme="majorHAnsi" w:hAnsiTheme="majorHAnsi" w:cs="Arial"/>
          <w:sz w:val="22"/>
          <w:szCs w:val="22"/>
        </w:rPr>
        <w:t>a</w:t>
      </w:r>
      <w:r w:rsidR="001361F1" w:rsidRPr="00746A62">
        <w:rPr>
          <w:rFonts w:asciiTheme="majorHAnsi" w:hAnsiTheme="majorHAnsi" w:cs="Arial"/>
          <w:sz w:val="22"/>
          <w:szCs w:val="22"/>
        </w:rPr>
        <w:t>ti</w:t>
      </w:r>
      <w:r w:rsidRPr="00746A62">
        <w:rPr>
          <w:rFonts w:asciiTheme="majorHAnsi" w:hAnsiTheme="majorHAnsi" w:cs="Arial"/>
          <w:sz w:val="22"/>
          <w:szCs w:val="22"/>
        </w:rPr>
        <w:t xml:space="preserve">ve BRG plan. </w:t>
      </w:r>
      <w:proofErr w:type="gramStart"/>
      <w:r w:rsidRPr="00746A62">
        <w:rPr>
          <w:rFonts w:asciiTheme="majorHAnsi" w:hAnsiTheme="majorHAnsi" w:cs="Arial"/>
          <w:sz w:val="22"/>
          <w:szCs w:val="22"/>
        </w:rPr>
        <w:t>Especially those that can inform policy.</w:t>
      </w:r>
      <w:proofErr w:type="gramEnd"/>
      <w:r w:rsidRPr="00746A62">
        <w:rPr>
          <w:rFonts w:asciiTheme="majorHAnsi" w:hAnsiTheme="majorHAnsi" w:cs="Arial"/>
          <w:sz w:val="22"/>
          <w:szCs w:val="22"/>
        </w:rPr>
        <w:t xml:space="preserve"> Look at policies that have been already </w:t>
      </w:r>
      <w:r w:rsidR="001361F1" w:rsidRPr="00746A62">
        <w:rPr>
          <w:rFonts w:asciiTheme="majorHAnsi" w:hAnsiTheme="majorHAnsi" w:cs="Arial"/>
          <w:sz w:val="22"/>
          <w:szCs w:val="22"/>
        </w:rPr>
        <w:t>proposed</w:t>
      </w:r>
      <w:r w:rsidRPr="00746A62">
        <w:rPr>
          <w:rFonts w:asciiTheme="majorHAnsi" w:hAnsiTheme="majorHAnsi" w:cs="Arial"/>
          <w:sz w:val="22"/>
          <w:szCs w:val="22"/>
        </w:rPr>
        <w:t xml:space="preserve"> and what </w:t>
      </w:r>
      <w:r w:rsidR="001361F1" w:rsidRPr="00746A62">
        <w:rPr>
          <w:rFonts w:asciiTheme="majorHAnsi" w:hAnsiTheme="majorHAnsi" w:cs="Arial"/>
          <w:sz w:val="22"/>
          <w:szCs w:val="22"/>
        </w:rPr>
        <w:t>behaviors</w:t>
      </w:r>
      <w:r w:rsidRPr="00746A62">
        <w:rPr>
          <w:rFonts w:asciiTheme="majorHAnsi" w:hAnsiTheme="majorHAnsi" w:cs="Arial"/>
          <w:sz w:val="22"/>
          <w:szCs w:val="22"/>
        </w:rPr>
        <w:t xml:space="preserve"> go around that – </w:t>
      </w:r>
      <w:proofErr w:type="spellStart"/>
      <w:r w:rsidRPr="00746A62">
        <w:rPr>
          <w:rFonts w:asciiTheme="majorHAnsi" w:hAnsiTheme="majorHAnsi" w:cs="Arial"/>
          <w:sz w:val="22"/>
          <w:szCs w:val="22"/>
        </w:rPr>
        <w:t>eg</w:t>
      </w:r>
      <w:proofErr w:type="spellEnd"/>
      <w:r w:rsidRPr="00746A62">
        <w:rPr>
          <w:rFonts w:asciiTheme="majorHAnsi" w:hAnsiTheme="majorHAnsi" w:cs="Arial"/>
          <w:sz w:val="22"/>
          <w:szCs w:val="22"/>
        </w:rPr>
        <w:t xml:space="preserve">. How </w:t>
      </w:r>
      <w:r w:rsidR="001361F1" w:rsidRPr="00746A62">
        <w:rPr>
          <w:rFonts w:asciiTheme="majorHAnsi" w:hAnsiTheme="majorHAnsi" w:cs="Arial"/>
          <w:sz w:val="22"/>
          <w:szCs w:val="22"/>
        </w:rPr>
        <w:t>much do you sell animal</w:t>
      </w:r>
      <w:r w:rsidRPr="00746A62">
        <w:rPr>
          <w:rFonts w:asciiTheme="majorHAnsi" w:hAnsiTheme="majorHAnsi" w:cs="Arial"/>
          <w:sz w:val="22"/>
          <w:szCs w:val="22"/>
        </w:rPr>
        <w:t xml:space="preserve"> for, how much does it cost to live in village; </w:t>
      </w:r>
    </w:p>
    <w:p w14:paraId="1EB11FCF" w14:textId="78651B01" w:rsidR="00753A76" w:rsidRPr="00746A62" w:rsidRDefault="00753A76"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For spread: sense of movement and exchange </w:t>
      </w:r>
      <w:r w:rsidR="000D550A" w:rsidRPr="00746A62">
        <w:rPr>
          <w:rFonts w:asciiTheme="majorHAnsi" w:hAnsiTheme="majorHAnsi" w:cs="Arial"/>
          <w:sz w:val="22"/>
          <w:szCs w:val="22"/>
        </w:rPr>
        <w:t xml:space="preserve">of people between locations. “Human territoriality” – qualitative interviews: how far do you travel, how does </w:t>
      </w:r>
      <w:proofErr w:type="spellStart"/>
      <w:r w:rsidR="000D550A" w:rsidRPr="00746A62">
        <w:rPr>
          <w:rFonts w:asciiTheme="majorHAnsi" w:hAnsiTheme="majorHAnsi" w:cs="Arial"/>
          <w:sz w:val="22"/>
          <w:szCs w:val="22"/>
        </w:rPr>
        <w:t>yoru</w:t>
      </w:r>
      <w:proofErr w:type="spellEnd"/>
      <w:r w:rsidR="000D550A" w:rsidRPr="00746A62">
        <w:rPr>
          <w:rFonts w:asciiTheme="majorHAnsi" w:hAnsiTheme="majorHAnsi" w:cs="Arial"/>
          <w:sz w:val="22"/>
          <w:szCs w:val="22"/>
        </w:rPr>
        <w:t xml:space="preserve"> day work; seasonality of movement (festivals, etc.). </w:t>
      </w:r>
    </w:p>
    <w:p w14:paraId="3679C989" w14:textId="00B8D33D" w:rsidR="00933CB5" w:rsidRPr="00746A62" w:rsidRDefault="00933CB5" w:rsidP="00753A76">
      <w:pPr>
        <w:pStyle w:val="ListParagraph"/>
        <w:rPr>
          <w:rFonts w:asciiTheme="majorHAnsi" w:hAnsiTheme="majorHAnsi" w:cs="Arial"/>
          <w:sz w:val="22"/>
          <w:szCs w:val="22"/>
        </w:rPr>
      </w:pPr>
      <w:r w:rsidRPr="00746A62">
        <w:rPr>
          <w:rFonts w:asciiTheme="majorHAnsi" w:hAnsiTheme="majorHAnsi" w:cs="Arial"/>
          <w:sz w:val="22"/>
          <w:szCs w:val="22"/>
        </w:rPr>
        <w:t xml:space="preserve">~50-60 people in China across 2 pathways. </w:t>
      </w:r>
    </w:p>
    <w:p w14:paraId="66B64BE2" w14:textId="7A8A113D" w:rsidR="006D2CA5" w:rsidRPr="00746A62" w:rsidRDefault="006D2CA5" w:rsidP="00753A76">
      <w:pPr>
        <w:pStyle w:val="ListParagraph"/>
        <w:rPr>
          <w:rFonts w:asciiTheme="majorHAnsi" w:hAnsiTheme="majorHAnsi" w:cs="Arial"/>
          <w:sz w:val="22"/>
          <w:szCs w:val="22"/>
        </w:rPr>
      </w:pPr>
      <w:r w:rsidRPr="00746A62">
        <w:rPr>
          <w:rFonts w:asciiTheme="majorHAnsi" w:hAnsiTheme="majorHAnsi" w:cs="Arial"/>
          <w:sz w:val="22"/>
          <w:szCs w:val="22"/>
        </w:rPr>
        <w:t>**KJO to send PREVENT fliers to Maureen</w:t>
      </w:r>
    </w:p>
    <w:p w14:paraId="70BE9A7B" w14:textId="63BBB657" w:rsidR="001220BF" w:rsidRPr="00746A62" w:rsidRDefault="001220BF" w:rsidP="00753A76">
      <w:pPr>
        <w:pStyle w:val="ListParagraph"/>
        <w:rPr>
          <w:rFonts w:asciiTheme="majorHAnsi" w:hAnsiTheme="majorHAnsi" w:cs="Arial"/>
          <w:sz w:val="22"/>
          <w:szCs w:val="22"/>
        </w:rPr>
      </w:pPr>
      <w:proofErr w:type="gramStart"/>
      <w:r w:rsidRPr="00746A62">
        <w:rPr>
          <w:rFonts w:asciiTheme="majorHAnsi" w:hAnsiTheme="majorHAnsi" w:cs="Arial"/>
          <w:sz w:val="22"/>
          <w:szCs w:val="22"/>
        </w:rPr>
        <w:t xml:space="preserve">“Prevalence of specific behaviors” – e.g. prevalence of people getting scratched when hunting bats may vary by country </w:t>
      </w:r>
      <w:r w:rsidR="002D7F8F" w:rsidRPr="00746A62">
        <w:rPr>
          <w:rFonts w:asciiTheme="majorHAnsi" w:hAnsiTheme="majorHAnsi" w:cs="Arial"/>
          <w:sz w:val="22"/>
          <w:szCs w:val="22"/>
        </w:rPr>
        <w:t xml:space="preserve">and culture </w:t>
      </w:r>
      <w:r w:rsidRPr="00746A62">
        <w:rPr>
          <w:rFonts w:asciiTheme="majorHAnsi" w:hAnsiTheme="majorHAnsi" w:cs="Arial"/>
          <w:sz w:val="22"/>
          <w:szCs w:val="22"/>
        </w:rPr>
        <w:t>based on behaviors.</w:t>
      </w:r>
      <w:proofErr w:type="gramEnd"/>
    </w:p>
    <w:p w14:paraId="7BBBA965" w14:textId="3C1E6BF5" w:rsidR="004D6891" w:rsidRPr="00746A62" w:rsidRDefault="001361F1">
      <w:pPr>
        <w:rPr>
          <w:rFonts w:asciiTheme="majorHAnsi" w:hAnsiTheme="majorHAnsi" w:cs="Arial"/>
          <w:sz w:val="22"/>
          <w:szCs w:val="22"/>
        </w:rPr>
      </w:pPr>
      <w:r w:rsidRPr="00746A62">
        <w:rPr>
          <w:rFonts w:asciiTheme="majorHAnsi" w:hAnsiTheme="majorHAnsi" w:cs="Arial"/>
          <w:sz w:val="22"/>
          <w:szCs w:val="22"/>
        </w:rPr>
        <w:tab/>
        <w:t>Problem with existing surveys we used, too comprehensive – interviewer fatigue</w:t>
      </w:r>
    </w:p>
    <w:p w14:paraId="2ACDD2EC" w14:textId="77777777" w:rsidR="00C4280B" w:rsidRPr="00746A62" w:rsidRDefault="00C4280B">
      <w:pPr>
        <w:rPr>
          <w:rFonts w:asciiTheme="majorHAnsi" w:hAnsiTheme="majorHAnsi" w:cs="Arial"/>
          <w:sz w:val="22"/>
          <w:szCs w:val="22"/>
        </w:rPr>
      </w:pPr>
    </w:p>
    <w:p w14:paraId="76299128" w14:textId="48BED4FC" w:rsidR="00C4280B" w:rsidRPr="00746A62" w:rsidRDefault="00C4280B">
      <w:pPr>
        <w:rPr>
          <w:rFonts w:asciiTheme="majorHAnsi" w:hAnsiTheme="majorHAnsi" w:cs="Arial"/>
          <w:sz w:val="22"/>
          <w:szCs w:val="22"/>
        </w:rPr>
      </w:pPr>
      <w:r w:rsidRPr="00746A62">
        <w:rPr>
          <w:rFonts w:asciiTheme="majorHAnsi" w:hAnsiTheme="majorHAnsi" w:cs="Arial"/>
          <w:sz w:val="22"/>
          <w:szCs w:val="22"/>
        </w:rPr>
        <w:t xml:space="preserve">In all of P-1 questionnaires, no one asked about illness, access to medical care, or death (included with verbal autopsy –symptoms post-death). </w:t>
      </w:r>
    </w:p>
    <w:p w14:paraId="66673816" w14:textId="77777777" w:rsidR="00B03195" w:rsidRPr="00746A62" w:rsidRDefault="00B03195">
      <w:pPr>
        <w:rPr>
          <w:rFonts w:asciiTheme="majorHAnsi" w:hAnsiTheme="majorHAnsi" w:cs="Arial"/>
          <w:sz w:val="22"/>
          <w:szCs w:val="22"/>
        </w:rPr>
      </w:pPr>
    </w:p>
    <w:p w14:paraId="05180A6A" w14:textId="4EF84A5C" w:rsidR="00427BF4" w:rsidRPr="00746A62" w:rsidRDefault="00427BF4">
      <w:pPr>
        <w:rPr>
          <w:rFonts w:asciiTheme="majorHAnsi" w:hAnsiTheme="majorHAnsi" w:cs="Arial"/>
          <w:sz w:val="22"/>
          <w:szCs w:val="22"/>
        </w:rPr>
      </w:pPr>
      <w:r w:rsidRPr="00746A62">
        <w:rPr>
          <w:rFonts w:asciiTheme="majorHAnsi" w:hAnsiTheme="majorHAnsi" w:cs="Arial"/>
          <w:sz w:val="22"/>
          <w:szCs w:val="22"/>
        </w:rPr>
        <w:t xml:space="preserve">PH: How do you access medical care, and how you move after you’re sick? How do you make those decisions, economic considerations of access to health care … how this affects </w:t>
      </w:r>
      <w:proofErr w:type="gramStart"/>
      <w:r w:rsidRPr="00746A62">
        <w:rPr>
          <w:rFonts w:asciiTheme="majorHAnsi" w:hAnsiTheme="majorHAnsi" w:cs="Arial"/>
          <w:sz w:val="22"/>
          <w:szCs w:val="22"/>
        </w:rPr>
        <w:t>movement.</w:t>
      </w:r>
      <w:proofErr w:type="gramEnd"/>
    </w:p>
    <w:p w14:paraId="20DF9390" w14:textId="1BE38E68" w:rsidR="00B03195" w:rsidRPr="00746A62" w:rsidRDefault="00B03195">
      <w:pPr>
        <w:rPr>
          <w:rFonts w:asciiTheme="majorHAnsi" w:hAnsiTheme="majorHAnsi" w:cs="Arial"/>
          <w:sz w:val="22"/>
          <w:szCs w:val="22"/>
        </w:rPr>
      </w:pPr>
      <w:r w:rsidRPr="00746A62">
        <w:rPr>
          <w:rFonts w:asciiTheme="majorHAnsi" w:hAnsiTheme="majorHAnsi" w:cs="Arial"/>
          <w:sz w:val="22"/>
          <w:szCs w:val="22"/>
        </w:rPr>
        <w:tab/>
        <w:t xml:space="preserve">Most of this is captured in recent surveys from Bangladesh. Collected data on what symptoms passengers have, and can map back with the pathogens we are interested in. </w:t>
      </w:r>
    </w:p>
    <w:p w14:paraId="3C2CC08C" w14:textId="7976BDCC" w:rsidR="00B03195" w:rsidRPr="00746A62" w:rsidRDefault="00B03195">
      <w:pPr>
        <w:rPr>
          <w:rFonts w:asciiTheme="majorHAnsi" w:hAnsiTheme="majorHAnsi" w:cs="Arial"/>
          <w:sz w:val="22"/>
          <w:szCs w:val="22"/>
        </w:rPr>
      </w:pPr>
      <w:r w:rsidRPr="00746A62">
        <w:rPr>
          <w:rFonts w:asciiTheme="majorHAnsi" w:hAnsiTheme="majorHAnsi" w:cs="Arial"/>
          <w:sz w:val="22"/>
          <w:szCs w:val="22"/>
        </w:rPr>
        <w:tab/>
        <w:t xml:space="preserve">MK: where you do the survey matters – survey was done at Dhaka airport (travel node), vs. doing survey in village. E.g. like studying </w:t>
      </w:r>
      <w:r w:rsidR="00806801" w:rsidRPr="00746A62">
        <w:rPr>
          <w:rFonts w:asciiTheme="majorHAnsi" w:hAnsiTheme="majorHAnsi" w:cs="Arial"/>
          <w:sz w:val="22"/>
          <w:szCs w:val="22"/>
        </w:rPr>
        <w:t>predator</w:t>
      </w:r>
      <w:r w:rsidRPr="00746A62">
        <w:rPr>
          <w:rFonts w:asciiTheme="majorHAnsi" w:hAnsiTheme="majorHAnsi" w:cs="Arial"/>
          <w:sz w:val="22"/>
          <w:szCs w:val="22"/>
        </w:rPr>
        <w:t xml:space="preserve">-prey </w:t>
      </w:r>
      <w:r w:rsidR="00806801" w:rsidRPr="00746A62">
        <w:rPr>
          <w:rFonts w:asciiTheme="majorHAnsi" w:hAnsiTheme="majorHAnsi" w:cs="Arial"/>
          <w:sz w:val="22"/>
          <w:szCs w:val="22"/>
        </w:rPr>
        <w:t>relationships</w:t>
      </w:r>
      <w:r w:rsidRPr="00746A62">
        <w:rPr>
          <w:rFonts w:asciiTheme="majorHAnsi" w:hAnsiTheme="majorHAnsi" w:cs="Arial"/>
          <w:sz w:val="22"/>
          <w:szCs w:val="22"/>
        </w:rPr>
        <w:t xml:space="preserve"> if you look at prey, not much will happen, but if you study </w:t>
      </w:r>
      <w:r w:rsidR="00806801" w:rsidRPr="00746A62">
        <w:rPr>
          <w:rFonts w:asciiTheme="majorHAnsi" w:hAnsiTheme="majorHAnsi" w:cs="Arial"/>
          <w:sz w:val="22"/>
          <w:szCs w:val="22"/>
        </w:rPr>
        <w:t>predators</w:t>
      </w:r>
      <w:r w:rsidRPr="00746A62">
        <w:rPr>
          <w:rFonts w:asciiTheme="majorHAnsi" w:hAnsiTheme="majorHAnsi" w:cs="Arial"/>
          <w:sz w:val="22"/>
          <w:szCs w:val="22"/>
        </w:rPr>
        <w:t xml:space="preserve"> there will be kills all the time. </w:t>
      </w:r>
    </w:p>
    <w:p w14:paraId="334F1BD2" w14:textId="77777777" w:rsidR="002D7F8F" w:rsidRPr="00746A62" w:rsidRDefault="002D7F8F">
      <w:pPr>
        <w:rPr>
          <w:rFonts w:asciiTheme="majorHAnsi" w:hAnsiTheme="majorHAnsi" w:cs="Arial"/>
          <w:sz w:val="22"/>
          <w:szCs w:val="22"/>
        </w:rPr>
      </w:pPr>
    </w:p>
    <w:p w14:paraId="7CEB168F" w14:textId="4AEE6C80" w:rsidR="002D7F8F" w:rsidRPr="00746A62" w:rsidRDefault="002D7F8F">
      <w:pPr>
        <w:rPr>
          <w:rFonts w:asciiTheme="majorHAnsi" w:hAnsiTheme="majorHAnsi" w:cs="Arial"/>
          <w:sz w:val="22"/>
          <w:szCs w:val="22"/>
        </w:rPr>
      </w:pPr>
      <w:r w:rsidRPr="00746A62">
        <w:rPr>
          <w:rFonts w:asciiTheme="majorHAnsi" w:hAnsiTheme="majorHAnsi" w:cs="Arial"/>
          <w:sz w:val="22"/>
          <w:szCs w:val="22"/>
        </w:rPr>
        <w:t xml:space="preserve">MK: do case study approach, take top 20 EIDs and identify what the risk factors were and work backwards. </w:t>
      </w:r>
    </w:p>
    <w:p w14:paraId="12C479E3" w14:textId="3A12843C" w:rsidR="006E206F" w:rsidRPr="00746A62" w:rsidRDefault="00806801">
      <w:pPr>
        <w:rPr>
          <w:rFonts w:asciiTheme="majorHAnsi" w:hAnsiTheme="majorHAnsi" w:cs="Arial"/>
          <w:sz w:val="22"/>
          <w:szCs w:val="22"/>
        </w:rPr>
      </w:pPr>
      <w:r w:rsidRPr="00746A62">
        <w:rPr>
          <w:rFonts w:asciiTheme="majorHAnsi" w:hAnsiTheme="majorHAnsi" w:cs="Arial"/>
          <w:b/>
          <w:sz w:val="22"/>
          <w:szCs w:val="22"/>
        </w:rPr>
        <w:lastRenderedPageBreak/>
        <w:t>*</w:t>
      </w:r>
      <w:r w:rsidR="006E206F" w:rsidRPr="00746A62">
        <w:rPr>
          <w:rFonts w:asciiTheme="majorHAnsi" w:hAnsiTheme="majorHAnsi" w:cs="Arial"/>
          <w:b/>
          <w:sz w:val="22"/>
          <w:szCs w:val="22"/>
        </w:rPr>
        <w:t xml:space="preserve">PD: need to </w:t>
      </w:r>
      <w:r w:rsidR="00B25D6A" w:rsidRPr="00746A62">
        <w:rPr>
          <w:rFonts w:asciiTheme="majorHAnsi" w:hAnsiTheme="majorHAnsi" w:cs="Arial"/>
          <w:b/>
          <w:sz w:val="22"/>
          <w:szCs w:val="22"/>
        </w:rPr>
        <w:t xml:space="preserve">pick </w:t>
      </w:r>
      <w:r w:rsidR="006E206F" w:rsidRPr="00746A62">
        <w:rPr>
          <w:rFonts w:asciiTheme="majorHAnsi" w:hAnsiTheme="majorHAnsi" w:cs="Arial"/>
          <w:b/>
          <w:sz w:val="22"/>
          <w:szCs w:val="22"/>
        </w:rPr>
        <w:t>what specific viruses</w:t>
      </w:r>
      <w:r w:rsidR="006E206F" w:rsidRPr="00746A62">
        <w:rPr>
          <w:rFonts w:asciiTheme="majorHAnsi" w:hAnsiTheme="majorHAnsi" w:cs="Arial"/>
          <w:sz w:val="22"/>
          <w:szCs w:val="22"/>
        </w:rPr>
        <w:t xml:space="preserve"> (or types of viruses, e.g. SARS-like) we are going to test and model</w:t>
      </w:r>
      <w:r w:rsidR="00B25D6A" w:rsidRPr="00746A62">
        <w:rPr>
          <w:rFonts w:asciiTheme="majorHAnsi" w:hAnsiTheme="majorHAnsi" w:cs="Arial"/>
          <w:sz w:val="22"/>
          <w:szCs w:val="22"/>
        </w:rPr>
        <w:t xml:space="preserve"> for spillover and spread</w:t>
      </w:r>
      <w:r w:rsidR="006E206F" w:rsidRPr="00746A62">
        <w:rPr>
          <w:rFonts w:asciiTheme="majorHAnsi" w:hAnsiTheme="majorHAnsi" w:cs="Arial"/>
          <w:sz w:val="22"/>
          <w:szCs w:val="22"/>
        </w:rPr>
        <w:t xml:space="preserve">. MERS, Nipah-like, </w:t>
      </w:r>
      <w:proofErr w:type="gramStart"/>
      <w:r w:rsidR="006E206F" w:rsidRPr="00746A62">
        <w:rPr>
          <w:rFonts w:asciiTheme="majorHAnsi" w:hAnsiTheme="majorHAnsi" w:cs="Arial"/>
          <w:sz w:val="22"/>
          <w:szCs w:val="22"/>
        </w:rPr>
        <w:t>AI, …</w:t>
      </w:r>
      <w:proofErr w:type="gramEnd"/>
      <w:r w:rsidR="006E206F" w:rsidRPr="00746A62">
        <w:rPr>
          <w:rFonts w:asciiTheme="majorHAnsi" w:hAnsiTheme="majorHAnsi" w:cs="Arial"/>
          <w:sz w:val="22"/>
          <w:szCs w:val="22"/>
        </w:rPr>
        <w:t xml:space="preserve"> others?</w:t>
      </w:r>
    </w:p>
    <w:p w14:paraId="4BD81806" w14:textId="77777777" w:rsidR="001361F1" w:rsidRPr="00746A62" w:rsidRDefault="001361F1">
      <w:pPr>
        <w:rPr>
          <w:rFonts w:asciiTheme="majorHAnsi" w:hAnsiTheme="majorHAnsi" w:cs="Arial"/>
          <w:sz w:val="22"/>
          <w:szCs w:val="22"/>
        </w:rPr>
      </w:pPr>
    </w:p>
    <w:p w14:paraId="017E8CC9" w14:textId="446E6E34" w:rsidR="006E206F" w:rsidRPr="00746A62" w:rsidRDefault="006E206F">
      <w:pPr>
        <w:rPr>
          <w:rFonts w:asciiTheme="majorHAnsi" w:hAnsiTheme="majorHAnsi" w:cs="Arial"/>
          <w:sz w:val="22"/>
          <w:szCs w:val="22"/>
        </w:rPr>
      </w:pPr>
      <w:r w:rsidRPr="00746A62">
        <w:rPr>
          <w:rFonts w:asciiTheme="majorHAnsi" w:hAnsiTheme="majorHAnsi" w:cs="Arial"/>
          <w:sz w:val="22"/>
          <w:szCs w:val="22"/>
        </w:rPr>
        <w:t xml:space="preserve">MK: IATA challenge is linkages between different </w:t>
      </w:r>
      <w:proofErr w:type="gramStart"/>
      <w:r w:rsidRPr="00746A62">
        <w:rPr>
          <w:rFonts w:asciiTheme="majorHAnsi" w:hAnsiTheme="majorHAnsi" w:cs="Arial"/>
          <w:sz w:val="22"/>
          <w:szCs w:val="22"/>
        </w:rPr>
        <w:t>port</w:t>
      </w:r>
      <w:proofErr w:type="gramEnd"/>
      <w:r w:rsidRPr="00746A62">
        <w:rPr>
          <w:rFonts w:asciiTheme="majorHAnsi" w:hAnsiTheme="majorHAnsi" w:cs="Arial"/>
          <w:sz w:val="22"/>
          <w:szCs w:val="22"/>
        </w:rPr>
        <w:t xml:space="preserve"> – Bangladesh surveys allowed to get to some of those connections.</w:t>
      </w:r>
    </w:p>
    <w:p w14:paraId="1138A068" w14:textId="44191EEE" w:rsidR="006E206F" w:rsidRPr="00746A62" w:rsidRDefault="006E206F">
      <w:pPr>
        <w:rPr>
          <w:rFonts w:asciiTheme="majorHAnsi" w:hAnsiTheme="majorHAnsi" w:cs="Arial"/>
          <w:sz w:val="22"/>
          <w:szCs w:val="22"/>
        </w:rPr>
      </w:pPr>
      <w:r w:rsidRPr="00746A62">
        <w:rPr>
          <w:rFonts w:asciiTheme="majorHAnsi" w:hAnsiTheme="majorHAnsi" w:cs="Arial"/>
          <w:sz w:val="22"/>
          <w:szCs w:val="22"/>
        </w:rPr>
        <w:t>KJO: can’t we crawl web (e.g. Kayak) to get at connections for flights, only set number</w:t>
      </w:r>
    </w:p>
    <w:p w14:paraId="08824CCD" w14:textId="77777777" w:rsidR="006E206F" w:rsidRPr="00746A62" w:rsidRDefault="006E206F">
      <w:pPr>
        <w:rPr>
          <w:rFonts w:asciiTheme="majorHAnsi" w:hAnsiTheme="majorHAnsi" w:cs="Arial"/>
          <w:sz w:val="22"/>
          <w:szCs w:val="22"/>
        </w:rPr>
      </w:pPr>
    </w:p>
    <w:p w14:paraId="2E3D19E5" w14:textId="6D3BBD92" w:rsidR="006E206F" w:rsidRPr="00746A62" w:rsidRDefault="006E206F">
      <w:pPr>
        <w:rPr>
          <w:rFonts w:asciiTheme="majorHAnsi" w:hAnsiTheme="majorHAnsi" w:cs="Arial"/>
          <w:sz w:val="22"/>
          <w:szCs w:val="22"/>
        </w:rPr>
      </w:pPr>
      <w:r w:rsidRPr="00746A62">
        <w:rPr>
          <w:rFonts w:asciiTheme="majorHAnsi" w:hAnsiTheme="majorHAnsi" w:cs="Arial"/>
          <w:sz w:val="22"/>
          <w:szCs w:val="22"/>
        </w:rPr>
        <w:t xml:space="preserve">W. J. Edmonds – started simple survey to look at contact between people, that group has done surveys in 6 countries (PLOS Medicine). </w:t>
      </w:r>
      <w:r w:rsidR="00806801" w:rsidRPr="00746A62">
        <w:rPr>
          <w:rFonts w:asciiTheme="majorHAnsi" w:hAnsiTheme="majorHAnsi" w:cs="Arial"/>
          <w:sz w:val="22"/>
          <w:szCs w:val="22"/>
        </w:rPr>
        <w:t xml:space="preserve"> **Look up and distribute paper.</w:t>
      </w:r>
    </w:p>
    <w:p w14:paraId="198951F0" w14:textId="77777777" w:rsidR="006E206F" w:rsidRPr="00746A62" w:rsidRDefault="006E206F">
      <w:pPr>
        <w:rPr>
          <w:rFonts w:asciiTheme="majorHAnsi" w:hAnsiTheme="majorHAnsi" w:cs="Arial"/>
          <w:sz w:val="22"/>
          <w:szCs w:val="22"/>
        </w:rPr>
      </w:pPr>
    </w:p>
    <w:p w14:paraId="03CFB8BA" w14:textId="4901BA16" w:rsidR="00162422" w:rsidRPr="00746A62" w:rsidRDefault="00162422">
      <w:pPr>
        <w:rPr>
          <w:rFonts w:asciiTheme="majorHAnsi" w:hAnsiTheme="majorHAnsi" w:cs="Arial"/>
          <w:b/>
          <w:sz w:val="22"/>
          <w:szCs w:val="22"/>
          <w:u w:val="single"/>
        </w:rPr>
      </w:pPr>
      <w:r w:rsidRPr="00746A62">
        <w:rPr>
          <w:rFonts w:asciiTheme="majorHAnsi" w:hAnsiTheme="majorHAnsi" w:cs="Arial"/>
          <w:b/>
          <w:sz w:val="22"/>
          <w:szCs w:val="22"/>
          <w:u w:val="single"/>
        </w:rPr>
        <w:t>More Details</w:t>
      </w:r>
      <w:r w:rsidR="00782C2C" w:rsidRPr="00746A62">
        <w:rPr>
          <w:rFonts w:asciiTheme="majorHAnsi" w:hAnsiTheme="majorHAnsi" w:cs="Arial"/>
          <w:b/>
          <w:sz w:val="22"/>
          <w:szCs w:val="22"/>
          <w:u w:val="single"/>
        </w:rPr>
        <w:t xml:space="preserve"> </w:t>
      </w:r>
      <w:r w:rsidR="001341D7" w:rsidRPr="00746A62">
        <w:rPr>
          <w:rFonts w:asciiTheme="majorHAnsi" w:hAnsiTheme="majorHAnsi" w:cs="Arial"/>
          <w:b/>
          <w:sz w:val="22"/>
          <w:szCs w:val="22"/>
          <w:u w:val="single"/>
        </w:rPr>
        <w:t>– specific ideas from last EHA brainstorming</w:t>
      </w:r>
    </w:p>
    <w:p w14:paraId="422E7A24" w14:textId="77777777" w:rsidR="00385CD3" w:rsidRPr="00746A62" w:rsidRDefault="00385CD3">
      <w:pPr>
        <w:rPr>
          <w:rFonts w:asciiTheme="majorHAnsi" w:hAnsiTheme="majorHAnsi" w:cs="Arial"/>
          <w:sz w:val="22"/>
          <w:szCs w:val="22"/>
        </w:rPr>
      </w:pPr>
    </w:p>
    <w:p w14:paraId="5479C029" w14:textId="1EFA08D0" w:rsidR="006D49AF" w:rsidRPr="00746A62" w:rsidRDefault="00917749">
      <w:pPr>
        <w:rPr>
          <w:rFonts w:asciiTheme="majorHAnsi" w:hAnsiTheme="majorHAnsi" w:cs="Arial"/>
          <w:b/>
          <w:sz w:val="22"/>
          <w:szCs w:val="22"/>
        </w:rPr>
      </w:pPr>
      <w:r w:rsidRPr="00746A62">
        <w:rPr>
          <w:rFonts w:asciiTheme="majorHAnsi" w:hAnsiTheme="majorHAnsi" w:cs="Arial"/>
          <w:b/>
          <w:sz w:val="22"/>
          <w:szCs w:val="22"/>
        </w:rPr>
        <w:t>Future demographic, livestock, and c</w:t>
      </w:r>
      <w:r w:rsidR="006D49AF" w:rsidRPr="00746A62">
        <w:rPr>
          <w:rFonts w:asciiTheme="majorHAnsi" w:hAnsiTheme="majorHAnsi" w:cs="Arial"/>
          <w:b/>
          <w:sz w:val="22"/>
          <w:szCs w:val="22"/>
        </w:rPr>
        <w:t>limate change</w:t>
      </w:r>
      <w:r w:rsidRPr="00746A62">
        <w:rPr>
          <w:rFonts w:asciiTheme="majorHAnsi" w:hAnsiTheme="majorHAnsi" w:cs="Arial"/>
          <w:b/>
          <w:sz w:val="22"/>
          <w:szCs w:val="22"/>
        </w:rPr>
        <w:t>s</w:t>
      </w:r>
      <w:r w:rsidR="006D49AF" w:rsidRPr="00746A62">
        <w:rPr>
          <w:rFonts w:asciiTheme="majorHAnsi" w:hAnsiTheme="majorHAnsi" w:cs="Arial"/>
          <w:b/>
          <w:sz w:val="22"/>
          <w:szCs w:val="22"/>
        </w:rPr>
        <w:t xml:space="preserve"> and disease </w:t>
      </w:r>
    </w:p>
    <w:p w14:paraId="4FE5E937" w14:textId="77777777" w:rsidR="00917749" w:rsidRPr="00746A62" w:rsidRDefault="00917749">
      <w:pPr>
        <w:rPr>
          <w:rFonts w:asciiTheme="majorHAnsi" w:hAnsiTheme="majorHAnsi" w:cs="Arial"/>
          <w:sz w:val="22"/>
          <w:szCs w:val="22"/>
        </w:rPr>
      </w:pPr>
    </w:p>
    <w:p w14:paraId="1516EAA1" w14:textId="1DC6CA68" w:rsidR="00917749" w:rsidRPr="00746A62" w:rsidRDefault="00917749">
      <w:pPr>
        <w:rPr>
          <w:rFonts w:asciiTheme="majorHAnsi" w:hAnsiTheme="majorHAnsi" w:cs="Arial"/>
          <w:sz w:val="22"/>
          <w:szCs w:val="22"/>
        </w:rPr>
      </w:pPr>
      <w:r w:rsidRPr="00746A62">
        <w:rPr>
          <w:rFonts w:asciiTheme="majorHAnsi" w:hAnsiTheme="majorHAnsi" w:cs="Arial"/>
          <w:sz w:val="22"/>
          <w:szCs w:val="22"/>
        </w:rPr>
        <w:t>Projecting Hotspots forward 5, 10, and 20 years into the future using modeled changes in pop growth, climate, livestock production, and travel and trade expansion.</w:t>
      </w:r>
    </w:p>
    <w:p w14:paraId="5DCDDA88" w14:textId="0DB80687" w:rsidR="006D49AF" w:rsidRPr="00746A62" w:rsidRDefault="0097223B" w:rsidP="00382207">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We have lots of data on this, GUMP, CIESIN, FAO, etc. already, but should start building other dataset, </w:t>
      </w:r>
      <w:proofErr w:type="spellStart"/>
      <w:r w:rsidRPr="00746A62">
        <w:rPr>
          <w:rFonts w:asciiTheme="majorHAnsi" w:hAnsiTheme="majorHAnsi" w:cs="Arial"/>
          <w:sz w:val="22"/>
          <w:szCs w:val="22"/>
        </w:rPr>
        <w:t>e.g</w:t>
      </w:r>
      <w:proofErr w:type="spellEnd"/>
      <w:r w:rsidRPr="00746A62">
        <w:rPr>
          <w:rFonts w:asciiTheme="majorHAnsi" w:hAnsiTheme="majorHAnsi" w:cs="Arial"/>
          <w:sz w:val="22"/>
          <w:szCs w:val="22"/>
        </w:rPr>
        <w:t xml:space="preserve"> some specific trade changes. And focus more on </w:t>
      </w:r>
      <w:proofErr w:type="spellStart"/>
      <w:r w:rsidRPr="00746A62">
        <w:rPr>
          <w:rFonts w:asciiTheme="majorHAnsi" w:hAnsiTheme="majorHAnsi" w:cs="Arial"/>
          <w:sz w:val="22"/>
          <w:szCs w:val="22"/>
        </w:rPr>
        <w:t>scenerios</w:t>
      </w:r>
      <w:proofErr w:type="spellEnd"/>
      <w:r w:rsidRPr="00746A62">
        <w:rPr>
          <w:rFonts w:asciiTheme="majorHAnsi" w:hAnsiTheme="majorHAnsi" w:cs="Arial"/>
          <w:sz w:val="22"/>
          <w:szCs w:val="22"/>
        </w:rPr>
        <w:t>.</w:t>
      </w:r>
    </w:p>
    <w:p w14:paraId="2313DEE2" w14:textId="16731AD3" w:rsidR="0097223B" w:rsidRPr="00746A62" w:rsidRDefault="0097223B" w:rsidP="00382207">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Can we link </w:t>
      </w:r>
      <w:proofErr w:type="spellStart"/>
      <w:r w:rsidRPr="00746A62">
        <w:rPr>
          <w:rFonts w:asciiTheme="majorHAnsi" w:hAnsiTheme="majorHAnsi" w:cs="Arial"/>
          <w:sz w:val="22"/>
          <w:szCs w:val="22"/>
        </w:rPr>
        <w:t>scenerios</w:t>
      </w:r>
      <w:proofErr w:type="spellEnd"/>
      <w:r w:rsidRPr="00746A62">
        <w:rPr>
          <w:rFonts w:asciiTheme="majorHAnsi" w:hAnsiTheme="majorHAnsi" w:cs="Arial"/>
          <w:sz w:val="22"/>
          <w:szCs w:val="22"/>
        </w:rPr>
        <w:t xml:space="preserve"> with real world projections? Bring in some hard data where available. </w:t>
      </w:r>
      <w:r w:rsidR="003445DE" w:rsidRPr="00746A62">
        <w:rPr>
          <w:rFonts w:asciiTheme="majorHAnsi" w:hAnsiTheme="majorHAnsi" w:cs="Arial"/>
          <w:sz w:val="22"/>
          <w:szCs w:val="22"/>
        </w:rPr>
        <w:t xml:space="preserve">Look at recent trends in last 10 years to make realistic projections. </w:t>
      </w:r>
    </w:p>
    <w:p w14:paraId="0495A4B0" w14:textId="3E5F9271" w:rsidR="0058197D" w:rsidRPr="00746A62" w:rsidRDefault="0058197D" w:rsidP="00382207">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Big thing missing – how will viral distribution change over time. Complicated process that deals with what various </w:t>
      </w:r>
      <w:r w:rsidR="009F330A" w:rsidRPr="00746A62">
        <w:rPr>
          <w:rFonts w:asciiTheme="majorHAnsi" w:hAnsiTheme="majorHAnsi" w:cs="Arial"/>
          <w:sz w:val="22"/>
          <w:szCs w:val="22"/>
        </w:rPr>
        <w:t xml:space="preserve">wildlife and domestic animal </w:t>
      </w:r>
      <w:r w:rsidRPr="00746A62">
        <w:rPr>
          <w:rFonts w:asciiTheme="majorHAnsi" w:hAnsiTheme="majorHAnsi" w:cs="Arial"/>
          <w:sz w:val="22"/>
          <w:szCs w:val="22"/>
        </w:rPr>
        <w:t xml:space="preserve">species will do with climate change. </w:t>
      </w:r>
      <w:r w:rsidR="00372DD3" w:rsidRPr="00746A62">
        <w:rPr>
          <w:rFonts w:asciiTheme="majorHAnsi" w:hAnsiTheme="majorHAnsi" w:cs="Arial"/>
          <w:sz w:val="22"/>
          <w:szCs w:val="22"/>
        </w:rPr>
        <w:t xml:space="preserve">Link in with livestock trade. </w:t>
      </w:r>
    </w:p>
    <w:p w14:paraId="1B9284AC" w14:textId="5FE58EB0" w:rsidR="009C65FB" w:rsidRPr="00746A62" w:rsidRDefault="00382207" w:rsidP="009C65FB">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Even projecting 5 years in the future would be useful, and can test by end of project.</w:t>
      </w:r>
    </w:p>
    <w:p w14:paraId="049FE0DD" w14:textId="12E3EA32" w:rsidR="009C65FB" w:rsidRPr="00746A62" w:rsidRDefault="009C65FB" w:rsidP="009C65FB">
      <w:pPr>
        <w:pStyle w:val="ListParagraph"/>
        <w:numPr>
          <w:ilvl w:val="0"/>
          <w:numId w:val="8"/>
        </w:numPr>
        <w:rPr>
          <w:rFonts w:asciiTheme="majorHAnsi" w:hAnsiTheme="majorHAnsi" w:cs="Arial"/>
          <w:sz w:val="22"/>
          <w:szCs w:val="22"/>
        </w:rPr>
      </w:pPr>
      <w:r w:rsidRPr="00746A62">
        <w:rPr>
          <w:rFonts w:asciiTheme="majorHAnsi" w:hAnsiTheme="majorHAnsi" w:cs="Arial"/>
          <w:sz w:val="22"/>
          <w:szCs w:val="22"/>
        </w:rPr>
        <w:t xml:space="preserve">Future projections should focus on 3 pathways, but especially on land conversion. </w:t>
      </w:r>
    </w:p>
    <w:p w14:paraId="0482397C" w14:textId="77777777" w:rsidR="009C65FB" w:rsidRPr="00746A62" w:rsidRDefault="009C65FB" w:rsidP="00AC6FC5">
      <w:pPr>
        <w:pStyle w:val="ListParagraph"/>
        <w:rPr>
          <w:rFonts w:asciiTheme="majorHAnsi" w:hAnsiTheme="majorHAnsi" w:cs="Arial"/>
          <w:sz w:val="22"/>
          <w:szCs w:val="22"/>
        </w:rPr>
      </w:pPr>
    </w:p>
    <w:p w14:paraId="0C1083BC" w14:textId="093E3BE2" w:rsidR="00385CD3" w:rsidRPr="00746A62" w:rsidRDefault="007A6D85">
      <w:pPr>
        <w:rPr>
          <w:rFonts w:asciiTheme="majorHAnsi" w:hAnsiTheme="majorHAnsi" w:cs="Arial"/>
          <w:sz w:val="22"/>
          <w:szCs w:val="22"/>
        </w:rPr>
      </w:pPr>
      <w:r w:rsidRPr="00746A62">
        <w:rPr>
          <w:rFonts w:asciiTheme="majorHAnsi" w:hAnsiTheme="majorHAnsi" w:cs="Arial"/>
          <w:sz w:val="22"/>
          <w:szCs w:val="22"/>
        </w:rPr>
        <w:t xml:space="preserve">Peter on advisory board for US Global Change Research Program – </w:t>
      </w:r>
      <w:r w:rsidR="007572DC" w:rsidRPr="00746A62">
        <w:rPr>
          <w:rFonts w:asciiTheme="majorHAnsi" w:hAnsiTheme="majorHAnsi" w:cs="Arial"/>
          <w:sz w:val="22"/>
          <w:szCs w:val="22"/>
        </w:rPr>
        <w:t>opportunity to</w:t>
      </w:r>
      <w:r w:rsidRPr="00746A62">
        <w:rPr>
          <w:rFonts w:asciiTheme="majorHAnsi" w:hAnsiTheme="majorHAnsi" w:cs="Arial"/>
          <w:sz w:val="22"/>
          <w:szCs w:val="22"/>
        </w:rPr>
        <w:t xml:space="preserve"> collaborate with others doing other climate change. </w:t>
      </w:r>
    </w:p>
    <w:p w14:paraId="709A6FCD" w14:textId="77777777" w:rsidR="007A6D85" w:rsidRPr="00746A62" w:rsidRDefault="007A6D85">
      <w:pPr>
        <w:rPr>
          <w:rFonts w:asciiTheme="majorHAnsi" w:hAnsiTheme="majorHAnsi" w:cs="Arial"/>
          <w:sz w:val="22"/>
          <w:szCs w:val="22"/>
        </w:rPr>
      </w:pPr>
    </w:p>
    <w:p w14:paraId="6FC007A0" w14:textId="26324EB9" w:rsidR="007A6D85" w:rsidRPr="00746A62" w:rsidRDefault="007A6D85">
      <w:pPr>
        <w:rPr>
          <w:rFonts w:asciiTheme="majorHAnsi" w:hAnsiTheme="majorHAnsi" w:cs="Arial"/>
          <w:sz w:val="22"/>
          <w:szCs w:val="22"/>
        </w:rPr>
      </w:pPr>
      <w:r w:rsidRPr="00746A62">
        <w:rPr>
          <w:rFonts w:asciiTheme="majorHAnsi" w:hAnsiTheme="majorHAnsi" w:cs="Arial"/>
          <w:sz w:val="22"/>
          <w:szCs w:val="22"/>
        </w:rPr>
        <w:t>Carlos – group in Italy is projecting 5000+ mammal</w:t>
      </w:r>
      <w:r w:rsidR="007572DC" w:rsidRPr="00746A62">
        <w:rPr>
          <w:rFonts w:asciiTheme="majorHAnsi" w:hAnsiTheme="majorHAnsi" w:cs="Arial"/>
          <w:sz w:val="22"/>
          <w:szCs w:val="22"/>
        </w:rPr>
        <w:t xml:space="preserve">s into future range. </w:t>
      </w:r>
      <w:r w:rsidR="00C47412" w:rsidRPr="00746A62">
        <w:rPr>
          <w:rFonts w:asciiTheme="majorHAnsi" w:hAnsiTheme="majorHAnsi" w:cs="Arial"/>
          <w:sz w:val="22"/>
          <w:szCs w:val="22"/>
        </w:rPr>
        <w:t>Potential collaboration</w:t>
      </w:r>
      <w:r w:rsidR="007572DC" w:rsidRPr="00746A62">
        <w:rPr>
          <w:rFonts w:asciiTheme="majorHAnsi" w:hAnsiTheme="majorHAnsi" w:cs="Arial"/>
          <w:sz w:val="22"/>
          <w:szCs w:val="22"/>
        </w:rPr>
        <w:t xml:space="preserve"> with Carlo </w:t>
      </w:r>
      <w:proofErr w:type="spellStart"/>
      <w:proofErr w:type="gramStart"/>
      <w:r w:rsidR="007572DC" w:rsidRPr="00746A62">
        <w:rPr>
          <w:rFonts w:asciiTheme="majorHAnsi" w:hAnsiTheme="majorHAnsi" w:cs="Arial"/>
          <w:sz w:val="22"/>
          <w:szCs w:val="22"/>
        </w:rPr>
        <w:t>Rondenini</w:t>
      </w:r>
      <w:proofErr w:type="spellEnd"/>
      <w:r w:rsidR="007572DC" w:rsidRPr="00746A62">
        <w:rPr>
          <w:rFonts w:asciiTheme="majorHAnsi" w:hAnsiTheme="majorHAnsi" w:cs="Arial"/>
          <w:sz w:val="22"/>
          <w:szCs w:val="22"/>
        </w:rPr>
        <w:t>,</w:t>
      </w:r>
      <w:proofErr w:type="gramEnd"/>
      <w:r w:rsidR="007572DC" w:rsidRPr="00746A62">
        <w:rPr>
          <w:rFonts w:asciiTheme="majorHAnsi" w:hAnsiTheme="majorHAnsi" w:cs="Arial"/>
          <w:sz w:val="22"/>
          <w:szCs w:val="22"/>
        </w:rPr>
        <w:t xml:space="preserve"> affiliated with </w:t>
      </w:r>
      <w:r w:rsidRPr="00746A62">
        <w:rPr>
          <w:rFonts w:asciiTheme="majorHAnsi" w:hAnsiTheme="majorHAnsi" w:cs="Arial"/>
          <w:sz w:val="22"/>
          <w:szCs w:val="22"/>
        </w:rPr>
        <w:t>FAO.</w:t>
      </w:r>
    </w:p>
    <w:p w14:paraId="34F18494" w14:textId="77777777" w:rsidR="007A6D85" w:rsidRPr="00746A62" w:rsidRDefault="007A6D85">
      <w:pPr>
        <w:rPr>
          <w:rFonts w:asciiTheme="majorHAnsi" w:hAnsiTheme="majorHAnsi" w:cs="Arial"/>
          <w:sz w:val="22"/>
          <w:szCs w:val="22"/>
        </w:rPr>
      </w:pPr>
    </w:p>
    <w:p w14:paraId="3077FA8F" w14:textId="25B407A2" w:rsidR="007A6D85" w:rsidRPr="00746A62" w:rsidRDefault="00F7645F">
      <w:pPr>
        <w:rPr>
          <w:rFonts w:asciiTheme="majorHAnsi" w:hAnsiTheme="majorHAnsi" w:cs="Arial"/>
          <w:sz w:val="22"/>
          <w:szCs w:val="22"/>
        </w:rPr>
      </w:pPr>
      <w:r w:rsidRPr="00746A62">
        <w:rPr>
          <w:rFonts w:asciiTheme="majorHAnsi" w:hAnsiTheme="majorHAnsi" w:cs="Arial"/>
          <w:sz w:val="22"/>
          <w:szCs w:val="22"/>
        </w:rPr>
        <w:t xml:space="preserve">Need to combine climate data with livestock futures. </w:t>
      </w:r>
      <w:r w:rsidR="004C0381" w:rsidRPr="00746A62">
        <w:rPr>
          <w:rFonts w:asciiTheme="majorHAnsi" w:hAnsiTheme="majorHAnsi" w:cs="Arial"/>
          <w:sz w:val="22"/>
          <w:szCs w:val="22"/>
        </w:rPr>
        <w:t xml:space="preserve">Scenario based projections – because models aren’t necessarily giving us the picture 5, 10, 20 years into the future. Can predict climate, but harder to predict the human response and behaviors with climate </w:t>
      </w:r>
      <w:r w:rsidR="00C47412" w:rsidRPr="00746A62">
        <w:rPr>
          <w:rFonts w:asciiTheme="majorHAnsi" w:hAnsiTheme="majorHAnsi" w:cs="Arial"/>
          <w:sz w:val="22"/>
          <w:szCs w:val="22"/>
        </w:rPr>
        <w:t>change – that’s where scenario models</w:t>
      </w:r>
      <w:r w:rsidR="004C0381" w:rsidRPr="00746A62">
        <w:rPr>
          <w:rFonts w:asciiTheme="majorHAnsi" w:hAnsiTheme="majorHAnsi" w:cs="Arial"/>
          <w:sz w:val="22"/>
          <w:szCs w:val="22"/>
        </w:rPr>
        <w:t xml:space="preserve"> come in. </w:t>
      </w:r>
    </w:p>
    <w:p w14:paraId="2A5BADDE" w14:textId="77777777" w:rsidR="004C0381" w:rsidRPr="00746A62" w:rsidRDefault="004C0381">
      <w:pPr>
        <w:rPr>
          <w:rFonts w:asciiTheme="majorHAnsi" w:hAnsiTheme="majorHAnsi" w:cs="Arial"/>
          <w:sz w:val="22"/>
          <w:szCs w:val="22"/>
        </w:rPr>
      </w:pPr>
    </w:p>
    <w:p w14:paraId="5544FC63" w14:textId="5ABF725D" w:rsidR="004C0381" w:rsidRPr="00746A62" w:rsidRDefault="004C0381">
      <w:pPr>
        <w:rPr>
          <w:rFonts w:asciiTheme="majorHAnsi" w:hAnsiTheme="majorHAnsi" w:cs="Arial"/>
          <w:sz w:val="22"/>
          <w:szCs w:val="22"/>
        </w:rPr>
      </w:pPr>
      <w:r w:rsidRPr="00746A62">
        <w:rPr>
          <w:rFonts w:asciiTheme="majorHAnsi" w:hAnsiTheme="majorHAnsi" w:cs="Arial"/>
          <w:sz w:val="22"/>
          <w:szCs w:val="22"/>
        </w:rPr>
        <w:t xml:space="preserve">Can we do Asian livestock futures? </w:t>
      </w:r>
      <w:proofErr w:type="gramStart"/>
      <w:r w:rsidR="00141A47" w:rsidRPr="00746A62">
        <w:rPr>
          <w:rFonts w:asciiTheme="majorHAnsi" w:hAnsiTheme="majorHAnsi" w:cs="Arial"/>
          <w:sz w:val="22"/>
          <w:szCs w:val="22"/>
        </w:rPr>
        <w:t>Split into SE Asia, S Asia, Australasia… etc.</w:t>
      </w:r>
      <w:proofErr w:type="gramEnd"/>
      <w:r w:rsidR="00141A47" w:rsidRPr="00746A62">
        <w:rPr>
          <w:rFonts w:asciiTheme="majorHAnsi" w:hAnsiTheme="majorHAnsi" w:cs="Arial"/>
          <w:sz w:val="22"/>
          <w:szCs w:val="22"/>
        </w:rPr>
        <w:t xml:space="preserve"> </w:t>
      </w:r>
    </w:p>
    <w:p w14:paraId="7A4695DD" w14:textId="7017A119" w:rsidR="003A1D1D" w:rsidRPr="00746A62" w:rsidRDefault="003A1D1D" w:rsidP="003A1D1D">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How will livestock production change in Asia and what will this do for zoonotic risk?</w:t>
      </w:r>
    </w:p>
    <w:p w14:paraId="282211AF" w14:textId="492D4869" w:rsidR="002E1B07" w:rsidRPr="00746A62" w:rsidRDefault="002E1B07" w:rsidP="002E1B07">
      <w:pPr>
        <w:pStyle w:val="ListParagraph"/>
        <w:numPr>
          <w:ilvl w:val="0"/>
          <w:numId w:val="9"/>
        </w:numPr>
      </w:pPr>
      <w:r w:rsidRPr="00746A62">
        <w:rPr>
          <w:rFonts w:asciiTheme="majorHAnsi" w:hAnsiTheme="majorHAnsi" w:cs="Arial"/>
          <w:sz w:val="22"/>
          <w:szCs w:val="22"/>
        </w:rPr>
        <w:t xml:space="preserve">USAID state in Email that they do not want to do ‘Asian Livestock Futures’.  Therefore any work that involves this approach should be framed as: </w:t>
      </w:r>
      <w:r w:rsidRPr="00746A62">
        <w:rPr>
          <w:rFonts w:asciiTheme="majorHAnsi" w:hAnsiTheme="majorHAnsi" w:cs="Arial"/>
          <w:sz w:val="22"/>
          <w:szCs w:val="22"/>
        </w:rPr>
        <w:br/>
      </w:r>
      <w:r w:rsidRPr="00746A62">
        <w:rPr>
          <w:rFonts w:ascii="Calibri" w:hAnsi="Calibri"/>
          <w:sz w:val="22"/>
          <w:szCs w:val="22"/>
        </w:rPr>
        <w:t>“analysis of how future trends in a wide range of environmental, socioeconomic and agricultural factors will affect EID risk in our countries, including what-if scenarios based approach to generate projections of how specific policies/changes will alter these outcomes.”</w:t>
      </w:r>
    </w:p>
    <w:p w14:paraId="508AAA0B" w14:textId="24E9C6EA" w:rsidR="00D60C76" w:rsidRPr="00746A62" w:rsidRDefault="00D60C76" w:rsidP="002E1B07">
      <w:pPr>
        <w:pStyle w:val="ListParagraph"/>
        <w:numPr>
          <w:ilvl w:val="0"/>
          <w:numId w:val="9"/>
        </w:numPr>
      </w:pPr>
      <w:r w:rsidRPr="00746A62">
        <w:rPr>
          <w:rFonts w:asciiTheme="majorHAnsi" w:hAnsiTheme="majorHAnsi" w:cs="Arial"/>
          <w:sz w:val="22"/>
          <w:szCs w:val="22"/>
        </w:rPr>
        <w:t>Check with USDA ERS (Economic Research Service) to see if they’ve done that.</w:t>
      </w:r>
    </w:p>
    <w:p w14:paraId="3E0D2750" w14:textId="77777777" w:rsidR="002E1B07" w:rsidRPr="00746A62" w:rsidRDefault="002E1B07" w:rsidP="002E1B07">
      <w:r w:rsidRPr="00746A62">
        <w:rPr>
          <w:rFonts w:ascii="Calibri" w:hAnsi="Calibri"/>
          <w:sz w:val="22"/>
          <w:szCs w:val="22"/>
        </w:rPr>
        <w:t> </w:t>
      </w:r>
    </w:p>
    <w:p w14:paraId="64FD0BED" w14:textId="77777777" w:rsidR="00141A47" w:rsidRPr="00746A62" w:rsidRDefault="00141A47">
      <w:pPr>
        <w:rPr>
          <w:rFonts w:asciiTheme="majorHAnsi" w:hAnsiTheme="majorHAnsi" w:cs="Arial"/>
          <w:sz w:val="22"/>
          <w:szCs w:val="22"/>
        </w:rPr>
      </w:pPr>
    </w:p>
    <w:p w14:paraId="7D934FDE" w14:textId="42F85437" w:rsidR="00141A47" w:rsidRPr="00746A62" w:rsidRDefault="00C47412">
      <w:pPr>
        <w:rPr>
          <w:rFonts w:asciiTheme="majorHAnsi" w:hAnsiTheme="majorHAnsi" w:cs="Arial"/>
          <w:sz w:val="22"/>
          <w:szCs w:val="22"/>
        </w:rPr>
      </w:pPr>
      <w:r w:rsidRPr="00746A62">
        <w:rPr>
          <w:rFonts w:asciiTheme="majorHAnsi" w:hAnsiTheme="majorHAnsi" w:cs="Arial"/>
          <w:sz w:val="22"/>
          <w:szCs w:val="22"/>
        </w:rPr>
        <w:lastRenderedPageBreak/>
        <w:t xml:space="preserve">What-if modeling of </w:t>
      </w:r>
      <w:r w:rsidR="00141A47" w:rsidRPr="00746A62">
        <w:rPr>
          <w:rFonts w:asciiTheme="majorHAnsi" w:hAnsiTheme="majorHAnsi" w:cs="Arial"/>
          <w:sz w:val="22"/>
          <w:szCs w:val="22"/>
        </w:rPr>
        <w:t xml:space="preserve">replace protein source, e.g. </w:t>
      </w:r>
      <w:r w:rsidRPr="00746A62">
        <w:rPr>
          <w:rFonts w:asciiTheme="majorHAnsi" w:hAnsiTheme="majorHAnsi" w:cs="Arial"/>
          <w:sz w:val="22"/>
          <w:szCs w:val="22"/>
        </w:rPr>
        <w:t xml:space="preserve">if you stop eating </w:t>
      </w:r>
      <w:r w:rsidR="00141A47" w:rsidRPr="00746A62">
        <w:rPr>
          <w:rFonts w:asciiTheme="majorHAnsi" w:hAnsiTheme="majorHAnsi" w:cs="Arial"/>
          <w:sz w:val="22"/>
          <w:szCs w:val="22"/>
        </w:rPr>
        <w:t>bats</w:t>
      </w:r>
      <w:r w:rsidRPr="00746A62">
        <w:rPr>
          <w:rFonts w:asciiTheme="majorHAnsi" w:hAnsiTheme="majorHAnsi" w:cs="Arial"/>
          <w:sz w:val="22"/>
          <w:szCs w:val="22"/>
        </w:rPr>
        <w:t xml:space="preserve"> and replace with </w:t>
      </w:r>
      <w:r w:rsidR="00D62483" w:rsidRPr="00746A62">
        <w:rPr>
          <w:rFonts w:asciiTheme="majorHAnsi" w:hAnsiTheme="majorHAnsi" w:cs="Arial"/>
          <w:sz w:val="22"/>
          <w:szCs w:val="22"/>
        </w:rPr>
        <w:t>a livestock</w:t>
      </w:r>
      <w:r w:rsidRPr="00746A62">
        <w:rPr>
          <w:rFonts w:asciiTheme="majorHAnsi" w:hAnsiTheme="majorHAnsi" w:cs="Arial"/>
          <w:sz w:val="22"/>
          <w:szCs w:val="22"/>
        </w:rPr>
        <w:t xml:space="preserve"> protein source, what does this do to risk?</w:t>
      </w:r>
      <w:r w:rsidR="00141A47" w:rsidRPr="00746A62">
        <w:rPr>
          <w:rFonts w:asciiTheme="majorHAnsi" w:hAnsiTheme="majorHAnsi" w:cs="Arial"/>
          <w:sz w:val="22"/>
          <w:szCs w:val="22"/>
        </w:rPr>
        <w:t xml:space="preserve"> Andrew H. has </w:t>
      </w:r>
      <w:r w:rsidR="005D1A12" w:rsidRPr="00746A62">
        <w:rPr>
          <w:rFonts w:asciiTheme="majorHAnsi" w:hAnsiTheme="majorHAnsi" w:cs="Arial"/>
          <w:sz w:val="22"/>
          <w:szCs w:val="22"/>
        </w:rPr>
        <w:t>experience with this.</w:t>
      </w:r>
    </w:p>
    <w:p w14:paraId="4BC39440" w14:textId="77777777" w:rsidR="00D62483" w:rsidRPr="00746A62" w:rsidRDefault="00D62483">
      <w:pPr>
        <w:rPr>
          <w:rFonts w:asciiTheme="majorHAnsi" w:hAnsiTheme="majorHAnsi" w:cs="Arial"/>
          <w:sz w:val="22"/>
          <w:szCs w:val="22"/>
        </w:rPr>
      </w:pPr>
    </w:p>
    <w:p w14:paraId="2CCB7657" w14:textId="486713E5"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Travel and Trade – What-if: e.g. Future Africa and China trade based on different projections</w:t>
      </w:r>
    </w:p>
    <w:p w14:paraId="1487AC51" w14:textId="77777777" w:rsidR="006A5A4C" w:rsidRPr="00746A62" w:rsidRDefault="006A5A4C" w:rsidP="006A5A4C">
      <w:pPr>
        <w:rPr>
          <w:rFonts w:asciiTheme="majorHAnsi" w:hAnsiTheme="majorHAnsi" w:cs="Arial"/>
          <w:sz w:val="22"/>
          <w:szCs w:val="22"/>
        </w:rPr>
      </w:pPr>
    </w:p>
    <w:p w14:paraId="33EA688F" w14:textId="258DB00D" w:rsidR="006A5A4C" w:rsidRPr="00746A62" w:rsidRDefault="006A5A4C" w:rsidP="006A5A4C">
      <w:pPr>
        <w:rPr>
          <w:rFonts w:asciiTheme="majorHAnsi" w:hAnsiTheme="majorHAnsi" w:cs="Arial"/>
          <w:sz w:val="22"/>
          <w:szCs w:val="22"/>
        </w:rPr>
      </w:pPr>
      <w:proofErr w:type="gramStart"/>
      <w:r w:rsidRPr="00746A62">
        <w:rPr>
          <w:rFonts w:asciiTheme="majorHAnsi" w:hAnsiTheme="majorHAnsi" w:cs="Arial"/>
          <w:sz w:val="22"/>
          <w:szCs w:val="22"/>
        </w:rPr>
        <w:t xml:space="preserve">UN </w:t>
      </w:r>
      <w:proofErr w:type="spellStart"/>
      <w:r w:rsidRPr="00746A62">
        <w:rPr>
          <w:rFonts w:asciiTheme="majorHAnsi" w:hAnsiTheme="majorHAnsi" w:cs="Arial"/>
          <w:sz w:val="22"/>
          <w:szCs w:val="22"/>
        </w:rPr>
        <w:t>Comtrade</w:t>
      </w:r>
      <w:proofErr w:type="spellEnd"/>
      <w:r w:rsidRPr="00746A62">
        <w:rPr>
          <w:rFonts w:asciiTheme="majorHAnsi" w:hAnsiTheme="majorHAnsi" w:cs="Arial"/>
          <w:sz w:val="22"/>
          <w:szCs w:val="22"/>
        </w:rPr>
        <w:t xml:space="preserve"> data on Livestock trade.</w:t>
      </w:r>
      <w:proofErr w:type="gramEnd"/>
      <w:r w:rsidRPr="00746A62">
        <w:rPr>
          <w:rFonts w:asciiTheme="majorHAnsi" w:hAnsiTheme="majorHAnsi" w:cs="Arial"/>
          <w:sz w:val="22"/>
          <w:szCs w:val="22"/>
        </w:rPr>
        <w:t xml:space="preserve"> Need to be careful because of repackaging and ‘value’ added relabeling of country of origin. </w:t>
      </w:r>
    </w:p>
    <w:p w14:paraId="42B9F437" w14:textId="77777777"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ab/>
        <w:t>Hotspots with livestock production</w:t>
      </w:r>
    </w:p>
    <w:p w14:paraId="72DAB9A5" w14:textId="77777777" w:rsidR="006A5A4C" w:rsidRPr="00746A62" w:rsidRDefault="006A5A4C" w:rsidP="006A5A4C">
      <w:pPr>
        <w:rPr>
          <w:rFonts w:asciiTheme="majorHAnsi" w:hAnsiTheme="majorHAnsi" w:cs="Arial"/>
          <w:sz w:val="22"/>
          <w:szCs w:val="22"/>
        </w:rPr>
      </w:pPr>
      <w:r w:rsidRPr="00746A62">
        <w:rPr>
          <w:rFonts w:asciiTheme="majorHAnsi" w:hAnsiTheme="majorHAnsi" w:cs="Arial"/>
          <w:sz w:val="22"/>
          <w:szCs w:val="22"/>
        </w:rPr>
        <w:tab/>
      </w:r>
      <w:proofErr w:type="gramStart"/>
      <w:r w:rsidRPr="00746A62">
        <w:rPr>
          <w:rFonts w:asciiTheme="majorHAnsi" w:hAnsiTheme="majorHAnsi" w:cs="Arial"/>
          <w:sz w:val="22"/>
          <w:szCs w:val="22"/>
        </w:rPr>
        <w:t>Trade movement.</w:t>
      </w:r>
      <w:proofErr w:type="gramEnd"/>
      <w:r w:rsidRPr="00746A62">
        <w:rPr>
          <w:rFonts w:asciiTheme="majorHAnsi" w:hAnsiTheme="majorHAnsi" w:cs="Arial"/>
          <w:sz w:val="22"/>
          <w:szCs w:val="22"/>
        </w:rPr>
        <w:t xml:space="preserve"> </w:t>
      </w:r>
      <w:proofErr w:type="gramStart"/>
      <w:r w:rsidRPr="00746A62">
        <w:rPr>
          <w:rFonts w:asciiTheme="majorHAnsi" w:hAnsiTheme="majorHAnsi" w:cs="Arial"/>
          <w:sz w:val="22"/>
          <w:szCs w:val="22"/>
        </w:rPr>
        <w:t>Poultry movement between China and Africa over time.</w:t>
      </w:r>
      <w:proofErr w:type="gramEnd"/>
      <w:r w:rsidRPr="00746A62">
        <w:rPr>
          <w:rFonts w:asciiTheme="majorHAnsi" w:hAnsiTheme="majorHAnsi" w:cs="Arial"/>
          <w:sz w:val="22"/>
          <w:szCs w:val="22"/>
        </w:rPr>
        <w:t xml:space="preserve"> Relate this with biosecurity practices by country for risk assessment. </w:t>
      </w:r>
    </w:p>
    <w:p w14:paraId="51AE7501" w14:textId="77777777" w:rsidR="006A5A4C" w:rsidRPr="00746A62" w:rsidRDefault="006A5A4C">
      <w:pPr>
        <w:rPr>
          <w:rFonts w:asciiTheme="majorHAnsi" w:hAnsiTheme="majorHAnsi" w:cs="Arial"/>
          <w:sz w:val="22"/>
          <w:szCs w:val="22"/>
        </w:rPr>
      </w:pPr>
    </w:p>
    <w:p w14:paraId="291B4606" w14:textId="27C72756" w:rsidR="00D62483" w:rsidRPr="00746A62" w:rsidRDefault="006A5A4C">
      <w:pPr>
        <w:rPr>
          <w:rFonts w:asciiTheme="majorHAnsi" w:hAnsiTheme="majorHAnsi" w:cs="Arial"/>
          <w:sz w:val="22"/>
          <w:szCs w:val="22"/>
        </w:rPr>
      </w:pPr>
      <w:proofErr w:type="gramStart"/>
      <w:r w:rsidRPr="00746A62">
        <w:rPr>
          <w:rFonts w:asciiTheme="majorHAnsi" w:hAnsiTheme="majorHAnsi" w:cs="Arial"/>
          <w:sz w:val="22"/>
          <w:szCs w:val="22"/>
        </w:rPr>
        <w:t>Publicly available t</w:t>
      </w:r>
      <w:r w:rsidR="00D62483" w:rsidRPr="00746A62">
        <w:rPr>
          <w:rFonts w:asciiTheme="majorHAnsi" w:hAnsiTheme="majorHAnsi" w:cs="Arial"/>
          <w:sz w:val="22"/>
          <w:szCs w:val="22"/>
        </w:rPr>
        <w:t xml:space="preserve">roop movement data </w:t>
      </w:r>
      <w:r w:rsidRPr="00746A62">
        <w:rPr>
          <w:rFonts w:asciiTheme="majorHAnsi" w:hAnsiTheme="majorHAnsi" w:cs="Arial"/>
          <w:sz w:val="22"/>
          <w:szCs w:val="22"/>
        </w:rPr>
        <w:t xml:space="preserve">by country </w:t>
      </w:r>
      <w:r w:rsidR="00D62483" w:rsidRPr="00746A62">
        <w:rPr>
          <w:rFonts w:asciiTheme="majorHAnsi" w:hAnsiTheme="majorHAnsi" w:cs="Arial"/>
          <w:sz w:val="22"/>
          <w:szCs w:val="22"/>
        </w:rPr>
        <w:t>as proxy for military movement.</w:t>
      </w:r>
      <w:proofErr w:type="gramEnd"/>
      <w:r w:rsidR="00D62483" w:rsidRPr="00746A62">
        <w:rPr>
          <w:rFonts w:asciiTheme="majorHAnsi" w:hAnsiTheme="majorHAnsi" w:cs="Arial"/>
          <w:sz w:val="22"/>
          <w:szCs w:val="22"/>
        </w:rPr>
        <w:t xml:space="preserve"> </w:t>
      </w:r>
      <w:proofErr w:type="gramStart"/>
      <w:r w:rsidR="00D62483" w:rsidRPr="00746A62">
        <w:rPr>
          <w:rFonts w:asciiTheme="majorHAnsi" w:hAnsiTheme="majorHAnsi" w:cs="Arial"/>
          <w:sz w:val="22"/>
          <w:szCs w:val="22"/>
        </w:rPr>
        <w:t>Possible to FOIA additional data.</w:t>
      </w:r>
      <w:proofErr w:type="gramEnd"/>
      <w:r w:rsidR="00D62483" w:rsidRPr="00746A62">
        <w:rPr>
          <w:rFonts w:asciiTheme="majorHAnsi" w:hAnsiTheme="majorHAnsi" w:cs="Arial"/>
          <w:sz w:val="22"/>
          <w:szCs w:val="22"/>
        </w:rPr>
        <w:t xml:space="preserve"> </w:t>
      </w:r>
    </w:p>
    <w:p w14:paraId="3D721027" w14:textId="77777777" w:rsidR="00D62483" w:rsidRPr="00746A62" w:rsidRDefault="00D62483">
      <w:pPr>
        <w:rPr>
          <w:rFonts w:asciiTheme="majorHAnsi" w:hAnsiTheme="majorHAnsi" w:cs="Arial"/>
          <w:sz w:val="22"/>
          <w:szCs w:val="22"/>
        </w:rPr>
      </w:pPr>
    </w:p>
    <w:p w14:paraId="5BE28A66" w14:textId="51A10E60" w:rsidR="00D62483" w:rsidRPr="00746A62" w:rsidRDefault="00D62483">
      <w:pPr>
        <w:rPr>
          <w:rFonts w:asciiTheme="majorHAnsi" w:hAnsiTheme="majorHAnsi" w:cs="Arial"/>
          <w:sz w:val="22"/>
          <w:szCs w:val="22"/>
        </w:rPr>
      </w:pPr>
      <w:r w:rsidRPr="00746A62">
        <w:rPr>
          <w:rFonts w:asciiTheme="majorHAnsi" w:hAnsiTheme="majorHAnsi" w:cs="Arial"/>
          <w:sz w:val="22"/>
          <w:szCs w:val="22"/>
        </w:rPr>
        <w:t>Look at plant/grain travel also, e.g. did PEDV come in from China in contaminated grain shipments?</w:t>
      </w:r>
    </w:p>
    <w:p w14:paraId="0F4555F5" w14:textId="77777777" w:rsidR="006D49AF" w:rsidRPr="00746A62" w:rsidRDefault="006D49AF">
      <w:pPr>
        <w:rPr>
          <w:rFonts w:asciiTheme="majorHAnsi" w:hAnsiTheme="majorHAnsi" w:cs="Arial"/>
          <w:sz w:val="22"/>
          <w:szCs w:val="22"/>
        </w:rPr>
      </w:pPr>
    </w:p>
    <w:p w14:paraId="71FF5092" w14:textId="6AC2F68F" w:rsidR="006D49AF" w:rsidRPr="00746A62" w:rsidRDefault="006D49AF">
      <w:pPr>
        <w:rPr>
          <w:rFonts w:asciiTheme="majorHAnsi" w:hAnsiTheme="majorHAnsi" w:cs="Arial"/>
          <w:b/>
          <w:sz w:val="22"/>
          <w:szCs w:val="22"/>
        </w:rPr>
      </w:pPr>
      <w:r w:rsidRPr="00746A62">
        <w:rPr>
          <w:rFonts w:asciiTheme="majorHAnsi" w:hAnsiTheme="majorHAnsi" w:cs="Arial"/>
          <w:b/>
          <w:sz w:val="22"/>
          <w:szCs w:val="22"/>
        </w:rPr>
        <w:t>Antibiotic resistance</w:t>
      </w:r>
    </w:p>
    <w:p w14:paraId="28A0A433" w14:textId="77777777" w:rsidR="003A1D1D" w:rsidRPr="00746A62" w:rsidRDefault="003A1D1D">
      <w:pPr>
        <w:rPr>
          <w:rFonts w:asciiTheme="majorHAnsi" w:hAnsiTheme="majorHAnsi" w:cs="Arial"/>
          <w:b/>
          <w:sz w:val="22"/>
          <w:szCs w:val="22"/>
        </w:rPr>
      </w:pPr>
    </w:p>
    <w:p w14:paraId="35C8027C" w14:textId="559CC536" w:rsidR="003A1D1D" w:rsidRPr="00746A62" w:rsidRDefault="003A1D1D" w:rsidP="00AC6FC5">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Analysis not big focus of P-2, but maybe could be used to cross check that antibiotic resistance will not be the next big one.</w:t>
      </w:r>
    </w:p>
    <w:p w14:paraId="55140D3D" w14:textId="01B69C74" w:rsidR="003A1D1D" w:rsidRPr="00746A62" w:rsidRDefault="003A1D1D" w:rsidP="00AC6FC5">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 xml:space="preserve">Use bacteria and E. coli (e.g. like Goldberg) to use as proxy for detecting spillover, loop in diagnostic team. </w:t>
      </w:r>
    </w:p>
    <w:p w14:paraId="5293362F" w14:textId="77777777" w:rsidR="004C0381" w:rsidRPr="00746A62" w:rsidRDefault="004C0381">
      <w:pPr>
        <w:rPr>
          <w:rFonts w:asciiTheme="majorHAnsi" w:hAnsiTheme="majorHAnsi" w:cs="Arial"/>
          <w:sz w:val="22"/>
          <w:szCs w:val="22"/>
        </w:rPr>
      </w:pPr>
    </w:p>
    <w:p w14:paraId="2C7F8FEC" w14:textId="52363D23" w:rsidR="006D49AF" w:rsidRPr="00746A62" w:rsidRDefault="005D1A12">
      <w:pPr>
        <w:rPr>
          <w:rFonts w:asciiTheme="majorHAnsi" w:hAnsiTheme="majorHAnsi" w:cs="Arial"/>
          <w:sz w:val="22"/>
          <w:szCs w:val="22"/>
        </w:rPr>
      </w:pPr>
      <w:proofErr w:type="gramStart"/>
      <w:r w:rsidRPr="00746A62">
        <w:rPr>
          <w:rFonts w:asciiTheme="majorHAnsi" w:hAnsiTheme="majorHAnsi" w:cs="Arial"/>
          <w:sz w:val="22"/>
          <w:szCs w:val="22"/>
        </w:rPr>
        <w:t xml:space="preserve">Recent </w:t>
      </w:r>
      <w:r w:rsidR="006D49AF" w:rsidRPr="00746A62">
        <w:rPr>
          <w:rFonts w:asciiTheme="majorHAnsi" w:hAnsiTheme="majorHAnsi" w:cs="Arial"/>
          <w:sz w:val="22"/>
          <w:szCs w:val="22"/>
        </w:rPr>
        <w:t>paper with data on global antibiotic use.</w:t>
      </w:r>
      <w:proofErr w:type="gramEnd"/>
      <w:r w:rsidR="006D49AF" w:rsidRPr="00746A62">
        <w:rPr>
          <w:rFonts w:asciiTheme="majorHAnsi" w:hAnsiTheme="majorHAnsi" w:cs="Arial"/>
          <w:sz w:val="22"/>
          <w:szCs w:val="22"/>
        </w:rPr>
        <w:t xml:space="preserve"> </w:t>
      </w:r>
    </w:p>
    <w:p w14:paraId="34C11080" w14:textId="3DDD73FD" w:rsidR="006D49AF" w:rsidRPr="00746A62" w:rsidRDefault="006D49AF">
      <w:pPr>
        <w:rPr>
          <w:rFonts w:asciiTheme="majorHAnsi" w:hAnsiTheme="majorHAnsi" w:cs="Arial"/>
          <w:sz w:val="22"/>
          <w:szCs w:val="22"/>
        </w:rPr>
      </w:pPr>
    </w:p>
    <w:p w14:paraId="18E28F58" w14:textId="6E3CE67C" w:rsidR="006D49AF" w:rsidRPr="00746A62" w:rsidRDefault="005D1A12">
      <w:pPr>
        <w:rPr>
          <w:rFonts w:asciiTheme="majorHAnsi" w:hAnsiTheme="majorHAnsi" w:cs="Arial"/>
          <w:sz w:val="22"/>
          <w:szCs w:val="22"/>
        </w:rPr>
      </w:pPr>
      <w:r w:rsidRPr="00746A62">
        <w:rPr>
          <w:rFonts w:asciiTheme="majorHAnsi" w:hAnsiTheme="majorHAnsi" w:cs="Arial"/>
          <w:sz w:val="22"/>
          <w:szCs w:val="22"/>
        </w:rPr>
        <w:t>Can use as proxy, country-level p</w:t>
      </w:r>
      <w:r w:rsidR="006D49AF" w:rsidRPr="00746A62">
        <w:rPr>
          <w:rFonts w:asciiTheme="majorHAnsi" w:hAnsiTheme="majorHAnsi" w:cs="Arial"/>
          <w:sz w:val="22"/>
          <w:szCs w:val="22"/>
        </w:rPr>
        <w:t xml:space="preserve">redictor variable – what are the laws on antibiotic use in different countries for humans and veterinary. </w:t>
      </w:r>
    </w:p>
    <w:p w14:paraId="405821EF" w14:textId="77777777" w:rsidR="005D1A12" w:rsidRPr="00746A62" w:rsidRDefault="005D1A12">
      <w:pPr>
        <w:rPr>
          <w:rFonts w:asciiTheme="majorHAnsi" w:hAnsiTheme="majorHAnsi" w:cs="Arial"/>
          <w:sz w:val="22"/>
          <w:szCs w:val="22"/>
        </w:rPr>
      </w:pPr>
    </w:p>
    <w:p w14:paraId="78197629" w14:textId="6B008685" w:rsidR="005661A0" w:rsidRPr="00746A62" w:rsidRDefault="005661A0">
      <w:pPr>
        <w:rPr>
          <w:rFonts w:asciiTheme="majorHAnsi" w:hAnsiTheme="majorHAnsi" w:cs="Arial"/>
          <w:sz w:val="22"/>
          <w:szCs w:val="22"/>
        </w:rPr>
      </w:pPr>
      <w:r w:rsidRPr="00746A62">
        <w:rPr>
          <w:rFonts w:asciiTheme="majorHAnsi" w:hAnsiTheme="majorHAnsi" w:cs="Arial"/>
          <w:sz w:val="22"/>
          <w:szCs w:val="22"/>
        </w:rPr>
        <w:t xml:space="preserve">Global travel and trade and </w:t>
      </w:r>
      <w:r w:rsidR="005D1A12" w:rsidRPr="00746A62">
        <w:rPr>
          <w:rFonts w:asciiTheme="majorHAnsi" w:hAnsiTheme="majorHAnsi" w:cs="Arial"/>
          <w:sz w:val="22"/>
          <w:szCs w:val="22"/>
        </w:rPr>
        <w:t xml:space="preserve">spread of antibiotic resistance, need to include livestock trade. </w:t>
      </w:r>
      <w:proofErr w:type="gramStart"/>
      <w:r w:rsidR="005D1A12" w:rsidRPr="00746A62">
        <w:rPr>
          <w:rFonts w:asciiTheme="majorHAnsi" w:hAnsiTheme="majorHAnsi" w:cs="Arial"/>
          <w:sz w:val="22"/>
          <w:szCs w:val="22"/>
        </w:rPr>
        <w:t>UN COMTRADE data.</w:t>
      </w:r>
      <w:proofErr w:type="gramEnd"/>
      <w:r w:rsidR="005D1A12" w:rsidRPr="00746A62">
        <w:rPr>
          <w:rFonts w:asciiTheme="majorHAnsi" w:hAnsiTheme="majorHAnsi" w:cs="Arial"/>
          <w:sz w:val="22"/>
          <w:szCs w:val="22"/>
        </w:rPr>
        <w:t xml:space="preserve"> </w:t>
      </w:r>
    </w:p>
    <w:p w14:paraId="6126F302" w14:textId="77777777" w:rsidR="004E6EB4" w:rsidRPr="00746A62" w:rsidRDefault="004E6EB4">
      <w:pPr>
        <w:rPr>
          <w:rFonts w:asciiTheme="majorHAnsi" w:hAnsiTheme="majorHAnsi" w:cs="Arial"/>
          <w:sz w:val="22"/>
          <w:szCs w:val="22"/>
        </w:rPr>
      </w:pPr>
    </w:p>
    <w:p w14:paraId="2E026C21" w14:textId="77777777" w:rsidR="004E6EB4" w:rsidRPr="00746A62" w:rsidRDefault="004E6EB4">
      <w:pPr>
        <w:rPr>
          <w:rFonts w:asciiTheme="majorHAnsi" w:hAnsiTheme="majorHAnsi" w:cs="Arial"/>
          <w:sz w:val="22"/>
          <w:szCs w:val="22"/>
        </w:rPr>
      </w:pPr>
    </w:p>
    <w:p w14:paraId="056579E6" w14:textId="21020F79" w:rsidR="001341D7" w:rsidRPr="00746A62" w:rsidRDefault="001341D7">
      <w:pPr>
        <w:rPr>
          <w:rFonts w:asciiTheme="majorHAnsi" w:hAnsiTheme="majorHAnsi" w:cs="Arial"/>
          <w:b/>
          <w:sz w:val="22"/>
          <w:szCs w:val="22"/>
        </w:rPr>
      </w:pPr>
      <w:proofErr w:type="spellStart"/>
      <w:r w:rsidRPr="00746A62">
        <w:rPr>
          <w:rFonts w:asciiTheme="majorHAnsi" w:hAnsiTheme="majorHAnsi" w:cs="Arial"/>
          <w:b/>
          <w:sz w:val="22"/>
          <w:szCs w:val="22"/>
        </w:rPr>
        <w:t>Sicki</w:t>
      </w:r>
      <w:proofErr w:type="spellEnd"/>
      <w:r w:rsidRPr="00746A62">
        <w:rPr>
          <w:rFonts w:asciiTheme="majorHAnsi" w:hAnsiTheme="majorHAnsi" w:cs="Arial"/>
          <w:b/>
          <w:sz w:val="22"/>
          <w:szCs w:val="22"/>
        </w:rPr>
        <w:t xml:space="preserve"> GRID</w:t>
      </w:r>
      <w:r w:rsidRPr="00746A62">
        <w:rPr>
          <w:rFonts w:asciiTheme="majorHAnsi" w:hAnsiTheme="majorHAnsi" w:cs="Arial"/>
          <w:sz w:val="22"/>
          <w:szCs w:val="22"/>
        </w:rPr>
        <w:t xml:space="preserve"> – </w:t>
      </w:r>
      <w:r w:rsidRPr="00746A62">
        <w:rPr>
          <w:rFonts w:asciiTheme="majorHAnsi" w:hAnsiTheme="majorHAnsi" w:cs="Arial"/>
          <w:b/>
          <w:sz w:val="22"/>
          <w:szCs w:val="22"/>
        </w:rPr>
        <w:t>better response variable for hotspot models</w:t>
      </w:r>
    </w:p>
    <w:p w14:paraId="47C8518B" w14:textId="77777777" w:rsidR="00425F6C" w:rsidRPr="00746A62" w:rsidRDefault="00425F6C" w:rsidP="00425F6C">
      <w:pPr>
        <w:rPr>
          <w:rFonts w:asciiTheme="majorHAnsi" w:hAnsiTheme="majorHAnsi" w:cs="Arial"/>
          <w:sz w:val="22"/>
          <w:szCs w:val="22"/>
        </w:rPr>
      </w:pPr>
    </w:p>
    <w:p w14:paraId="2F37D8BD" w14:textId="7AAE447B" w:rsidR="00425F6C" w:rsidRPr="00746A62" w:rsidRDefault="00425F6C" w:rsidP="00425F6C">
      <w:pPr>
        <w:rPr>
          <w:rFonts w:asciiTheme="majorHAnsi" w:hAnsiTheme="majorHAnsi" w:cs="Arial"/>
          <w:sz w:val="22"/>
          <w:szCs w:val="22"/>
        </w:rPr>
      </w:pPr>
      <w:r w:rsidRPr="00746A62">
        <w:rPr>
          <w:rFonts w:asciiTheme="majorHAnsi" w:hAnsiTheme="majorHAnsi" w:cs="Arial"/>
          <w:sz w:val="22"/>
          <w:szCs w:val="22"/>
        </w:rPr>
        <w:t xml:space="preserve">Best response will be all outbreaks (not just first emergence event as in Jones et al. 2008), maybe do for subset of top (top 100?) pathogens, or those like </w:t>
      </w:r>
      <w:proofErr w:type="spellStart"/>
      <w:r w:rsidRPr="00746A62">
        <w:rPr>
          <w:rFonts w:asciiTheme="majorHAnsi" w:hAnsiTheme="majorHAnsi" w:cs="Arial"/>
          <w:sz w:val="22"/>
          <w:szCs w:val="22"/>
        </w:rPr>
        <w:t>Chikungunya</w:t>
      </w:r>
      <w:proofErr w:type="spellEnd"/>
      <w:r w:rsidRPr="00746A62">
        <w:rPr>
          <w:rFonts w:asciiTheme="majorHAnsi" w:hAnsiTheme="majorHAnsi" w:cs="Arial"/>
          <w:sz w:val="22"/>
          <w:szCs w:val="22"/>
        </w:rPr>
        <w:t xml:space="preserve">, Ebola, Nipah, etc. where outbreaks can be tracked decently. </w:t>
      </w:r>
    </w:p>
    <w:p w14:paraId="0BA2AC07" w14:textId="77777777" w:rsidR="00425F6C" w:rsidRPr="00746A62" w:rsidRDefault="00425F6C" w:rsidP="00425F6C">
      <w:pPr>
        <w:rPr>
          <w:rFonts w:asciiTheme="majorHAnsi" w:hAnsiTheme="majorHAnsi" w:cs="Arial"/>
          <w:sz w:val="22"/>
          <w:szCs w:val="22"/>
        </w:rPr>
      </w:pPr>
    </w:p>
    <w:p w14:paraId="70918B9C" w14:textId="77777777" w:rsidR="00425F6C" w:rsidRPr="00746A62" w:rsidRDefault="00425F6C" w:rsidP="00425F6C">
      <w:pPr>
        <w:rPr>
          <w:rFonts w:asciiTheme="majorHAnsi" w:hAnsiTheme="majorHAnsi" w:cs="Arial"/>
          <w:sz w:val="22"/>
          <w:szCs w:val="22"/>
        </w:rPr>
      </w:pPr>
      <w:r w:rsidRPr="00746A62">
        <w:rPr>
          <w:rFonts w:asciiTheme="majorHAnsi" w:hAnsiTheme="majorHAnsi" w:cs="Arial"/>
          <w:sz w:val="22"/>
          <w:szCs w:val="22"/>
        </w:rPr>
        <w:t xml:space="preserve">Leverage EHA’s DTRA work and BSVE to help populate response dataset. </w:t>
      </w:r>
    </w:p>
    <w:p w14:paraId="66C43A8E" w14:textId="77777777" w:rsidR="00425F6C" w:rsidRPr="00746A62" w:rsidRDefault="00425F6C" w:rsidP="00425F6C">
      <w:pPr>
        <w:rPr>
          <w:rFonts w:asciiTheme="majorHAnsi" w:hAnsiTheme="majorHAnsi" w:cs="Arial"/>
          <w:sz w:val="22"/>
          <w:szCs w:val="22"/>
        </w:rPr>
      </w:pPr>
    </w:p>
    <w:p w14:paraId="6FC1F3F6" w14:textId="4A21D30E" w:rsidR="00425F6C" w:rsidRPr="00746A62" w:rsidRDefault="00425F6C" w:rsidP="00425F6C">
      <w:pPr>
        <w:rPr>
          <w:rFonts w:asciiTheme="majorHAnsi" w:hAnsiTheme="majorHAnsi" w:cs="Arial"/>
          <w:sz w:val="22"/>
          <w:szCs w:val="22"/>
        </w:rPr>
      </w:pPr>
      <w:r w:rsidRPr="00746A62">
        <w:rPr>
          <w:rFonts w:asciiTheme="majorHAnsi" w:hAnsiTheme="majorHAnsi" w:cs="Arial"/>
          <w:sz w:val="22"/>
          <w:szCs w:val="22"/>
        </w:rPr>
        <w:t xml:space="preserve">Discuss future API for EIDITH to better link in analyses. </w:t>
      </w:r>
    </w:p>
    <w:p w14:paraId="558C21E9" w14:textId="1E49D09B" w:rsidR="003A1D1D" w:rsidRPr="00746A62" w:rsidRDefault="003A1D1D" w:rsidP="007B0A94">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Damien hoping to have in person IM meeting in Jan, may be over phone – develop better way to live-link the EIDITH database to the M&amp;A</w:t>
      </w:r>
      <w:r w:rsidR="007B0A94" w:rsidRPr="00746A62">
        <w:rPr>
          <w:rFonts w:asciiTheme="majorHAnsi" w:hAnsiTheme="majorHAnsi" w:cs="Arial"/>
          <w:sz w:val="22"/>
          <w:szCs w:val="22"/>
        </w:rPr>
        <w:t xml:space="preserve"> team, and to include some GIS links with the database. </w:t>
      </w:r>
    </w:p>
    <w:p w14:paraId="1EE8105C" w14:textId="77777777" w:rsidR="00425F6C" w:rsidRPr="00746A62" w:rsidRDefault="00425F6C">
      <w:pPr>
        <w:rPr>
          <w:rFonts w:asciiTheme="majorHAnsi" w:hAnsiTheme="majorHAnsi" w:cs="Arial"/>
          <w:sz w:val="22"/>
          <w:szCs w:val="22"/>
        </w:rPr>
      </w:pPr>
    </w:p>
    <w:p w14:paraId="6F3E536D" w14:textId="77777777" w:rsidR="00425F6C" w:rsidRPr="00746A62" w:rsidRDefault="00425F6C" w:rsidP="00425F6C">
      <w:pPr>
        <w:rPr>
          <w:rFonts w:asciiTheme="majorHAnsi" w:hAnsiTheme="majorHAnsi" w:cs="Arial"/>
          <w:b/>
          <w:sz w:val="22"/>
          <w:szCs w:val="22"/>
        </w:rPr>
      </w:pPr>
      <w:r w:rsidRPr="00746A62">
        <w:rPr>
          <w:rFonts w:asciiTheme="majorHAnsi" w:hAnsiTheme="majorHAnsi" w:cs="Arial"/>
          <w:b/>
          <w:sz w:val="22"/>
          <w:szCs w:val="22"/>
        </w:rPr>
        <w:t>Modeling to inform Surveillance</w:t>
      </w:r>
    </w:p>
    <w:p w14:paraId="45D53E33" w14:textId="28E56381" w:rsidR="00D505A9" w:rsidRPr="00746A62" w:rsidRDefault="00D505A9" w:rsidP="00D505A9">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lastRenderedPageBreak/>
        <w:t>Make sure that planned surveillance will end up as a publishable (therefore scientifically defensible) study in each country, e.g. number of samples and sites, etc.</w:t>
      </w:r>
    </w:p>
    <w:p w14:paraId="3BAF6776" w14:textId="5320DF06" w:rsidR="00212536" w:rsidRPr="00746A62" w:rsidRDefault="00212536" w:rsidP="00D505A9">
      <w:pPr>
        <w:pStyle w:val="ListParagraph"/>
        <w:numPr>
          <w:ilvl w:val="0"/>
          <w:numId w:val="9"/>
        </w:numPr>
        <w:rPr>
          <w:rFonts w:asciiTheme="majorHAnsi" w:hAnsiTheme="majorHAnsi" w:cs="Arial"/>
          <w:sz w:val="22"/>
          <w:szCs w:val="22"/>
        </w:rPr>
      </w:pPr>
      <w:r w:rsidRPr="00746A62">
        <w:rPr>
          <w:rFonts w:asciiTheme="majorHAnsi" w:hAnsiTheme="majorHAnsi" w:cs="Arial"/>
          <w:sz w:val="22"/>
          <w:szCs w:val="22"/>
        </w:rPr>
        <w:t xml:space="preserve">CKJ to put together list of plans in each country. </w:t>
      </w:r>
    </w:p>
    <w:p w14:paraId="735A6E17" w14:textId="77777777" w:rsidR="00425F6C" w:rsidRPr="00746A62" w:rsidRDefault="00425F6C">
      <w:pPr>
        <w:rPr>
          <w:rFonts w:asciiTheme="majorHAnsi" w:hAnsiTheme="majorHAnsi" w:cs="Arial"/>
          <w:sz w:val="22"/>
          <w:szCs w:val="22"/>
        </w:rPr>
      </w:pPr>
    </w:p>
    <w:p w14:paraId="12038638" w14:textId="2C40BC28" w:rsidR="004E6EB4" w:rsidRPr="00746A62" w:rsidRDefault="004E6EB4">
      <w:pPr>
        <w:rPr>
          <w:rFonts w:asciiTheme="majorHAnsi" w:hAnsiTheme="majorHAnsi" w:cs="Arial"/>
          <w:sz w:val="22"/>
          <w:szCs w:val="22"/>
        </w:rPr>
      </w:pPr>
      <w:r w:rsidRPr="00746A62">
        <w:rPr>
          <w:rFonts w:asciiTheme="majorHAnsi" w:hAnsiTheme="majorHAnsi" w:cs="Arial"/>
          <w:sz w:val="22"/>
          <w:szCs w:val="22"/>
        </w:rPr>
        <w:t xml:space="preserve">Need to be </w:t>
      </w:r>
      <w:proofErr w:type="gramStart"/>
      <w:r w:rsidRPr="00746A62">
        <w:rPr>
          <w:rFonts w:asciiTheme="majorHAnsi" w:hAnsiTheme="majorHAnsi" w:cs="Arial"/>
          <w:sz w:val="22"/>
          <w:szCs w:val="22"/>
        </w:rPr>
        <w:t>more clear</w:t>
      </w:r>
      <w:proofErr w:type="gramEnd"/>
      <w:r w:rsidRPr="00746A62">
        <w:rPr>
          <w:rFonts w:asciiTheme="majorHAnsi" w:hAnsiTheme="majorHAnsi" w:cs="Arial"/>
          <w:sz w:val="22"/>
          <w:szCs w:val="22"/>
        </w:rPr>
        <w:t xml:space="preserve"> on what are our units of response, number of replicates, etc. for each gradient. </w:t>
      </w:r>
    </w:p>
    <w:p w14:paraId="4A7F0BA5" w14:textId="77777777" w:rsidR="004E6EB4" w:rsidRPr="00746A62" w:rsidRDefault="004E6EB4">
      <w:pPr>
        <w:rPr>
          <w:rFonts w:asciiTheme="majorHAnsi" w:hAnsiTheme="majorHAnsi" w:cs="Arial"/>
          <w:sz w:val="22"/>
          <w:szCs w:val="22"/>
        </w:rPr>
      </w:pPr>
    </w:p>
    <w:p w14:paraId="06EE8CDD" w14:textId="67186128" w:rsidR="004E6EB4" w:rsidRPr="00746A62" w:rsidRDefault="004E6EB4">
      <w:pPr>
        <w:rPr>
          <w:rFonts w:asciiTheme="majorHAnsi" w:hAnsiTheme="majorHAnsi" w:cs="Arial"/>
          <w:sz w:val="22"/>
          <w:szCs w:val="22"/>
        </w:rPr>
      </w:pPr>
      <w:proofErr w:type="gramStart"/>
      <w:r w:rsidRPr="00746A62">
        <w:rPr>
          <w:rFonts w:asciiTheme="majorHAnsi" w:hAnsiTheme="majorHAnsi" w:cs="Arial"/>
          <w:sz w:val="22"/>
          <w:szCs w:val="22"/>
        </w:rPr>
        <w:t>Should only have one pathway per country.</w:t>
      </w:r>
      <w:proofErr w:type="gramEnd"/>
      <w:r w:rsidRPr="00746A62">
        <w:rPr>
          <w:rFonts w:asciiTheme="majorHAnsi" w:hAnsiTheme="majorHAnsi" w:cs="Arial"/>
          <w:sz w:val="22"/>
          <w:szCs w:val="22"/>
        </w:rPr>
        <w:t xml:space="preserve"> </w:t>
      </w:r>
      <w:proofErr w:type="gramStart"/>
      <w:r w:rsidR="00853065" w:rsidRPr="00746A62">
        <w:rPr>
          <w:rFonts w:asciiTheme="majorHAnsi" w:hAnsiTheme="majorHAnsi" w:cs="Arial"/>
          <w:sz w:val="22"/>
          <w:szCs w:val="22"/>
        </w:rPr>
        <w:t>Or one pathway at a given site.</w:t>
      </w:r>
      <w:proofErr w:type="gramEnd"/>
      <w:r w:rsidR="00853065" w:rsidRPr="00746A62">
        <w:rPr>
          <w:rFonts w:asciiTheme="majorHAnsi" w:hAnsiTheme="majorHAnsi" w:cs="Arial"/>
          <w:sz w:val="22"/>
          <w:szCs w:val="22"/>
        </w:rPr>
        <w:t xml:space="preserve"> </w:t>
      </w:r>
      <w:r w:rsidR="00517CF6" w:rsidRPr="00746A62">
        <w:rPr>
          <w:rFonts w:asciiTheme="majorHAnsi" w:hAnsiTheme="majorHAnsi" w:cs="Arial"/>
          <w:sz w:val="22"/>
          <w:szCs w:val="22"/>
        </w:rPr>
        <w:t xml:space="preserve"> Maybe find a few double pathway sites in later years to tease out, focus on single pathways initially. </w:t>
      </w:r>
      <w:r w:rsidR="001341D7" w:rsidRPr="00746A62">
        <w:rPr>
          <w:rFonts w:asciiTheme="majorHAnsi" w:hAnsiTheme="majorHAnsi" w:cs="Arial"/>
          <w:sz w:val="22"/>
          <w:szCs w:val="22"/>
        </w:rPr>
        <w:t xml:space="preserve"> </w:t>
      </w:r>
      <w:proofErr w:type="gramStart"/>
      <w:r w:rsidR="001341D7" w:rsidRPr="00746A62">
        <w:rPr>
          <w:rFonts w:asciiTheme="majorHAnsi" w:hAnsiTheme="majorHAnsi" w:cs="Arial"/>
          <w:sz w:val="22"/>
          <w:szCs w:val="22"/>
        </w:rPr>
        <w:t>Will allow us to tease out processes of disease emergence better.</w:t>
      </w:r>
      <w:proofErr w:type="gramEnd"/>
      <w:r w:rsidR="001341D7" w:rsidRPr="00746A62">
        <w:rPr>
          <w:rFonts w:asciiTheme="majorHAnsi" w:hAnsiTheme="majorHAnsi" w:cs="Arial"/>
          <w:sz w:val="22"/>
          <w:szCs w:val="22"/>
        </w:rPr>
        <w:t xml:space="preserve"> </w:t>
      </w:r>
    </w:p>
    <w:p w14:paraId="625E8A31" w14:textId="77777777" w:rsidR="00862FB8" w:rsidRPr="00746A62" w:rsidRDefault="00862FB8">
      <w:pPr>
        <w:rPr>
          <w:rFonts w:asciiTheme="majorHAnsi" w:hAnsiTheme="majorHAnsi" w:cs="Arial"/>
          <w:sz w:val="22"/>
          <w:szCs w:val="22"/>
        </w:rPr>
      </w:pPr>
    </w:p>
    <w:p w14:paraId="5FE8609A" w14:textId="0BFDDE6F" w:rsidR="00862FB8" w:rsidRPr="00746A62" w:rsidRDefault="00862FB8">
      <w:pPr>
        <w:rPr>
          <w:rFonts w:asciiTheme="majorHAnsi" w:hAnsiTheme="majorHAnsi" w:cs="Arial"/>
          <w:sz w:val="22"/>
          <w:szCs w:val="22"/>
        </w:rPr>
      </w:pPr>
      <w:r w:rsidRPr="00746A62">
        <w:rPr>
          <w:rFonts w:asciiTheme="majorHAnsi" w:hAnsiTheme="majorHAnsi" w:cs="Arial"/>
          <w:sz w:val="22"/>
          <w:szCs w:val="22"/>
        </w:rPr>
        <w:t xml:space="preserve">What we ideally need is an experiment – e.g. one of Malaysia DF sites was chopped down. </w:t>
      </w:r>
    </w:p>
    <w:p w14:paraId="0746CD06" w14:textId="77777777" w:rsidR="005661A0" w:rsidRPr="00746A62" w:rsidRDefault="005661A0">
      <w:pPr>
        <w:rPr>
          <w:rFonts w:asciiTheme="majorHAnsi" w:hAnsiTheme="majorHAnsi" w:cs="Arial"/>
          <w:sz w:val="22"/>
          <w:szCs w:val="22"/>
        </w:rPr>
      </w:pPr>
    </w:p>
    <w:p w14:paraId="34A691D1" w14:textId="189C328B" w:rsidR="004C0381" w:rsidRPr="00746A62" w:rsidRDefault="00425F6C">
      <w:pPr>
        <w:rPr>
          <w:rFonts w:asciiTheme="majorHAnsi" w:hAnsiTheme="majorHAnsi" w:cs="Arial"/>
          <w:sz w:val="22"/>
          <w:szCs w:val="22"/>
        </w:rPr>
      </w:pPr>
      <w:r w:rsidRPr="00746A62">
        <w:rPr>
          <w:rFonts w:asciiTheme="majorHAnsi" w:hAnsiTheme="majorHAnsi" w:cs="Arial"/>
          <w:sz w:val="22"/>
          <w:szCs w:val="22"/>
        </w:rPr>
        <w:t xml:space="preserve">RISK assessment </w:t>
      </w:r>
    </w:p>
    <w:p w14:paraId="48ABC4F8" w14:textId="77777777" w:rsidR="004215E3" w:rsidRPr="00746A62" w:rsidRDefault="00547AF7">
      <w:pPr>
        <w:rPr>
          <w:rFonts w:asciiTheme="majorHAnsi" w:hAnsiTheme="majorHAnsi" w:cs="Arial"/>
          <w:sz w:val="22"/>
          <w:szCs w:val="22"/>
        </w:rPr>
      </w:pPr>
      <w:r w:rsidRPr="00746A62">
        <w:rPr>
          <w:rFonts w:asciiTheme="majorHAnsi" w:hAnsiTheme="majorHAnsi" w:cs="Arial"/>
          <w:sz w:val="22"/>
          <w:szCs w:val="22"/>
        </w:rPr>
        <w:t xml:space="preserve">Does exposure to wildlife increase </w:t>
      </w:r>
      <w:r w:rsidRPr="00746A62">
        <w:rPr>
          <w:rFonts w:asciiTheme="majorHAnsi" w:hAnsiTheme="majorHAnsi" w:cs="Arial"/>
          <w:b/>
          <w:sz w:val="22"/>
          <w:szCs w:val="22"/>
        </w:rPr>
        <w:t>risk</w:t>
      </w:r>
      <w:r w:rsidRPr="00746A62">
        <w:rPr>
          <w:rFonts w:asciiTheme="majorHAnsi" w:hAnsiTheme="majorHAnsi" w:cs="Arial"/>
          <w:sz w:val="22"/>
          <w:szCs w:val="22"/>
        </w:rPr>
        <w:t>? Use human serology to test as a response</w:t>
      </w:r>
      <w:r w:rsidR="00425F6C" w:rsidRPr="00746A62">
        <w:rPr>
          <w:rFonts w:asciiTheme="majorHAnsi" w:hAnsiTheme="majorHAnsi" w:cs="Arial"/>
          <w:sz w:val="22"/>
          <w:szCs w:val="22"/>
        </w:rPr>
        <w:t xml:space="preserve"> variable (e.g. if </w:t>
      </w:r>
      <w:r w:rsidRPr="00746A62">
        <w:rPr>
          <w:rFonts w:asciiTheme="majorHAnsi" w:hAnsiTheme="majorHAnsi" w:cs="Arial"/>
          <w:sz w:val="22"/>
          <w:szCs w:val="22"/>
        </w:rPr>
        <w:t>spillover has happened</w:t>
      </w:r>
      <w:r w:rsidR="00425F6C" w:rsidRPr="00746A62">
        <w:rPr>
          <w:rFonts w:asciiTheme="majorHAnsi" w:hAnsiTheme="majorHAnsi" w:cs="Arial"/>
          <w:sz w:val="22"/>
          <w:szCs w:val="22"/>
        </w:rPr>
        <w:t>). Predictors in addition to land use change and other variables = h</w:t>
      </w:r>
      <w:r w:rsidR="00576422" w:rsidRPr="00746A62">
        <w:rPr>
          <w:rFonts w:asciiTheme="majorHAnsi" w:hAnsiTheme="majorHAnsi" w:cs="Arial"/>
          <w:sz w:val="22"/>
          <w:szCs w:val="22"/>
        </w:rPr>
        <w:t xml:space="preserve">ow frequent and how diverse </w:t>
      </w:r>
      <w:r w:rsidR="00425F6C" w:rsidRPr="00746A62">
        <w:rPr>
          <w:rFonts w:asciiTheme="majorHAnsi" w:hAnsiTheme="majorHAnsi" w:cs="Arial"/>
          <w:sz w:val="22"/>
          <w:szCs w:val="22"/>
        </w:rPr>
        <w:t>the</w:t>
      </w:r>
      <w:r w:rsidR="00576422" w:rsidRPr="00746A62">
        <w:rPr>
          <w:rFonts w:asciiTheme="majorHAnsi" w:hAnsiTheme="majorHAnsi" w:cs="Arial"/>
          <w:sz w:val="22"/>
          <w:szCs w:val="22"/>
        </w:rPr>
        <w:t xml:space="preserve"> viruses</w:t>
      </w:r>
      <w:r w:rsidR="00425F6C" w:rsidRPr="00746A62">
        <w:rPr>
          <w:rFonts w:asciiTheme="majorHAnsi" w:hAnsiTheme="majorHAnsi" w:cs="Arial"/>
          <w:sz w:val="22"/>
          <w:szCs w:val="22"/>
        </w:rPr>
        <w:t xml:space="preserve"> are</w:t>
      </w:r>
      <w:r w:rsidRPr="00746A62">
        <w:rPr>
          <w:rFonts w:asciiTheme="majorHAnsi" w:hAnsiTheme="majorHAnsi" w:cs="Arial"/>
          <w:sz w:val="22"/>
          <w:szCs w:val="22"/>
        </w:rPr>
        <w:t xml:space="preserve">. </w:t>
      </w:r>
      <w:r w:rsidR="009901A3" w:rsidRPr="00746A62">
        <w:rPr>
          <w:rFonts w:asciiTheme="majorHAnsi" w:hAnsiTheme="majorHAnsi" w:cs="Arial"/>
          <w:sz w:val="22"/>
          <w:szCs w:val="22"/>
        </w:rPr>
        <w:t xml:space="preserve">  </w:t>
      </w:r>
    </w:p>
    <w:p w14:paraId="04DFCC2C" w14:textId="77777777" w:rsidR="004215E3" w:rsidRPr="00746A62" w:rsidRDefault="004215E3">
      <w:pPr>
        <w:rPr>
          <w:rFonts w:asciiTheme="majorHAnsi" w:hAnsiTheme="majorHAnsi" w:cs="Arial"/>
          <w:sz w:val="22"/>
          <w:szCs w:val="22"/>
        </w:rPr>
      </w:pPr>
    </w:p>
    <w:p w14:paraId="7BF9A266" w14:textId="2AB16BBE" w:rsidR="009901A3" w:rsidRPr="00746A62" w:rsidRDefault="009901A3">
      <w:pPr>
        <w:rPr>
          <w:rFonts w:asciiTheme="majorHAnsi" w:hAnsiTheme="majorHAnsi" w:cs="Arial"/>
          <w:sz w:val="22"/>
          <w:szCs w:val="22"/>
        </w:rPr>
      </w:pPr>
      <w:proofErr w:type="gramStart"/>
      <w:r w:rsidRPr="00746A62">
        <w:rPr>
          <w:rFonts w:asciiTheme="majorHAnsi" w:hAnsiTheme="majorHAnsi" w:cs="Arial"/>
          <w:b/>
          <w:sz w:val="22"/>
          <w:szCs w:val="22"/>
        </w:rPr>
        <w:t xml:space="preserve">What-if </w:t>
      </w:r>
      <w:r w:rsidR="004215E3" w:rsidRPr="00746A62">
        <w:rPr>
          <w:rFonts w:asciiTheme="majorHAnsi" w:hAnsiTheme="majorHAnsi" w:cs="Arial"/>
          <w:b/>
          <w:sz w:val="22"/>
          <w:szCs w:val="22"/>
        </w:rPr>
        <w:t>scenarios</w:t>
      </w:r>
      <w:r w:rsidRPr="00746A62">
        <w:rPr>
          <w:rFonts w:asciiTheme="majorHAnsi" w:hAnsiTheme="majorHAnsi" w:cs="Arial"/>
          <w:b/>
          <w:sz w:val="22"/>
          <w:szCs w:val="22"/>
        </w:rPr>
        <w:t xml:space="preserve"> </w:t>
      </w:r>
      <w:r w:rsidRPr="00746A62">
        <w:rPr>
          <w:rFonts w:asciiTheme="majorHAnsi" w:hAnsiTheme="majorHAnsi" w:cs="Arial"/>
          <w:sz w:val="22"/>
          <w:szCs w:val="22"/>
        </w:rPr>
        <w:t>for risk mitigation testing.</w:t>
      </w:r>
      <w:proofErr w:type="gramEnd"/>
      <w:r w:rsidRPr="00746A62">
        <w:rPr>
          <w:rFonts w:asciiTheme="majorHAnsi" w:hAnsiTheme="majorHAnsi" w:cs="Arial"/>
          <w:sz w:val="22"/>
          <w:szCs w:val="22"/>
        </w:rPr>
        <w:t xml:space="preserve"> </w:t>
      </w:r>
      <w:proofErr w:type="gramStart"/>
      <w:r w:rsidRPr="00746A62">
        <w:rPr>
          <w:rFonts w:asciiTheme="majorHAnsi" w:hAnsiTheme="majorHAnsi" w:cs="Arial"/>
          <w:sz w:val="22"/>
          <w:szCs w:val="22"/>
        </w:rPr>
        <w:t>Maureen role in testing risk mitigation at local scale.</w:t>
      </w:r>
      <w:proofErr w:type="gramEnd"/>
      <w:r w:rsidRPr="00746A62">
        <w:rPr>
          <w:rFonts w:asciiTheme="majorHAnsi" w:hAnsiTheme="majorHAnsi" w:cs="Arial"/>
          <w:sz w:val="22"/>
          <w:szCs w:val="22"/>
        </w:rPr>
        <w:t xml:space="preserve">  What are </w:t>
      </w:r>
      <w:proofErr w:type="spellStart"/>
      <w:r w:rsidRPr="00746A62">
        <w:rPr>
          <w:rFonts w:asciiTheme="majorHAnsi" w:hAnsiTheme="majorHAnsi" w:cs="Arial"/>
          <w:sz w:val="22"/>
          <w:szCs w:val="22"/>
        </w:rPr>
        <w:t>longterm</w:t>
      </w:r>
      <w:proofErr w:type="spellEnd"/>
      <w:r w:rsidRPr="00746A62">
        <w:rPr>
          <w:rFonts w:asciiTheme="majorHAnsi" w:hAnsiTheme="majorHAnsi" w:cs="Arial"/>
          <w:sz w:val="22"/>
          <w:szCs w:val="22"/>
        </w:rPr>
        <w:t xml:space="preserve"> impacts of different mitigations? E.g. draining swamps in south to reduce malaria risk – has negative ecological impacts. </w:t>
      </w:r>
    </w:p>
    <w:p w14:paraId="31F37957" w14:textId="77777777" w:rsidR="00227F19" w:rsidRPr="00746A62" w:rsidRDefault="00227F19">
      <w:pPr>
        <w:rPr>
          <w:rFonts w:asciiTheme="majorHAnsi" w:hAnsiTheme="majorHAnsi" w:cs="Arial"/>
          <w:sz w:val="22"/>
          <w:szCs w:val="22"/>
        </w:rPr>
      </w:pPr>
    </w:p>
    <w:p w14:paraId="2BA790E2" w14:textId="3373FC08" w:rsidR="00E12ABA" w:rsidRPr="00746A62" w:rsidRDefault="00E12ABA">
      <w:pPr>
        <w:rPr>
          <w:rFonts w:asciiTheme="majorHAnsi" w:hAnsiTheme="majorHAnsi" w:cs="Arial"/>
          <w:sz w:val="22"/>
          <w:szCs w:val="22"/>
        </w:rPr>
      </w:pPr>
      <w:r w:rsidRPr="00746A62">
        <w:rPr>
          <w:rFonts w:asciiTheme="majorHAnsi" w:hAnsiTheme="majorHAnsi" w:cs="Arial"/>
          <w:sz w:val="22"/>
          <w:szCs w:val="22"/>
        </w:rPr>
        <w:t xml:space="preserve">What’s the consequence we’re trying to calculate risk </w:t>
      </w:r>
      <w:proofErr w:type="gramStart"/>
      <w:r w:rsidRPr="00746A62">
        <w:rPr>
          <w:rFonts w:asciiTheme="majorHAnsi" w:hAnsiTheme="majorHAnsi" w:cs="Arial"/>
          <w:sz w:val="22"/>
          <w:szCs w:val="22"/>
        </w:rPr>
        <w:t>for.</w:t>
      </w:r>
      <w:proofErr w:type="gramEnd"/>
      <w:r w:rsidRPr="00746A62">
        <w:rPr>
          <w:rFonts w:asciiTheme="majorHAnsi" w:hAnsiTheme="majorHAnsi" w:cs="Arial"/>
          <w:sz w:val="22"/>
          <w:szCs w:val="22"/>
        </w:rPr>
        <w:t xml:space="preserve"> </w:t>
      </w:r>
      <w:proofErr w:type="gramStart"/>
      <w:r w:rsidRPr="00746A62">
        <w:rPr>
          <w:rFonts w:asciiTheme="majorHAnsi" w:hAnsiTheme="majorHAnsi" w:cs="Arial"/>
          <w:sz w:val="22"/>
          <w:szCs w:val="22"/>
        </w:rPr>
        <w:t>Spillover only, DALYs, pandemic size, economic impact?</w:t>
      </w:r>
      <w:proofErr w:type="gramEnd"/>
      <w:r w:rsidRPr="00746A62">
        <w:rPr>
          <w:rFonts w:asciiTheme="majorHAnsi" w:hAnsiTheme="majorHAnsi" w:cs="Arial"/>
          <w:sz w:val="22"/>
          <w:szCs w:val="22"/>
        </w:rPr>
        <w:t xml:space="preserve"> </w:t>
      </w:r>
      <w:r w:rsidR="00366C0D" w:rsidRPr="00746A62">
        <w:rPr>
          <w:rFonts w:asciiTheme="majorHAnsi" w:hAnsiTheme="majorHAnsi" w:cs="Arial"/>
          <w:sz w:val="22"/>
          <w:szCs w:val="22"/>
        </w:rPr>
        <w:t>For reemerging virus</w:t>
      </w:r>
      <w:r w:rsidR="004215E3" w:rsidRPr="00746A62">
        <w:rPr>
          <w:rFonts w:asciiTheme="majorHAnsi" w:hAnsiTheme="majorHAnsi" w:cs="Arial"/>
          <w:sz w:val="22"/>
          <w:szCs w:val="22"/>
        </w:rPr>
        <w:t xml:space="preserve">es may be easier to calculate; </w:t>
      </w:r>
      <w:proofErr w:type="gramStart"/>
      <w:r w:rsidR="004215E3" w:rsidRPr="00746A62">
        <w:rPr>
          <w:rFonts w:asciiTheme="majorHAnsi" w:hAnsiTheme="majorHAnsi" w:cs="Arial"/>
          <w:sz w:val="22"/>
          <w:szCs w:val="22"/>
        </w:rPr>
        <w:t>F</w:t>
      </w:r>
      <w:r w:rsidR="00366C0D" w:rsidRPr="00746A62">
        <w:rPr>
          <w:rFonts w:asciiTheme="majorHAnsi" w:hAnsiTheme="majorHAnsi" w:cs="Arial"/>
          <w:sz w:val="22"/>
          <w:szCs w:val="22"/>
        </w:rPr>
        <w:t>or</w:t>
      </w:r>
      <w:proofErr w:type="gramEnd"/>
      <w:r w:rsidR="00366C0D" w:rsidRPr="00746A62">
        <w:rPr>
          <w:rFonts w:asciiTheme="majorHAnsi" w:hAnsiTheme="majorHAnsi" w:cs="Arial"/>
          <w:sz w:val="22"/>
          <w:szCs w:val="22"/>
        </w:rPr>
        <w:t xml:space="preserve"> emerging viruses can do different scenario </w:t>
      </w:r>
      <w:r w:rsidR="00292DB3" w:rsidRPr="00746A62">
        <w:rPr>
          <w:rFonts w:asciiTheme="majorHAnsi" w:hAnsiTheme="majorHAnsi" w:cs="Arial"/>
          <w:sz w:val="22"/>
          <w:szCs w:val="22"/>
        </w:rPr>
        <w:t xml:space="preserve">testing – e.g. for a new Ebola what is the likelihood it will get into an urban area like W. Africa outbreak. </w:t>
      </w:r>
    </w:p>
    <w:p w14:paraId="6DB1644A" w14:textId="77777777" w:rsidR="00E12ABA" w:rsidRPr="00746A62" w:rsidRDefault="00E12ABA">
      <w:pPr>
        <w:rPr>
          <w:rFonts w:asciiTheme="majorHAnsi" w:hAnsiTheme="majorHAnsi" w:cs="Arial"/>
          <w:sz w:val="22"/>
          <w:szCs w:val="22"/>
        </w:rPr>
      </w:pPr>
    </w:p>
    <w:p w14:paraId="698AB855" w14:textId="749BA5FA" w:rsidR="00C40553" w:rsidRPr="00746A62" w:rsidRDefault="00C40553" w:rsidP="00AC6FC5">
      <w:pPr>
        <w:pStyle w:val="ListParagraph"/>
        <w:numPr>
          <w:ilvl w:val="0"/>
          <w:numId w:val="12"/>
        </w:numPr>
        <w:rPr>
          <w:rFonts w:asciiTheme="majorHAnsi" w:hAnsiTheme="majorHAnsi" w:cs="Arial"/>
          <w:sz w:val="22"/>
          <w:szCs w:val="22"/>
        </w:rPr>
      </w:pPr>
      <w:r w:rsidRPr="00746A62">
        <w:rPr>
          <w:rFonts w:asciiTheme="majorHAnsi" w:hAnsiTheme="majorHAnsi" w:cs="Arial"/>
          <w:sz w:val="22"/>
          <w:szCs w:val="22"/>
        </w:rPr>
        <w:t xml:space="preserve">What if scenario around AI interventions – e.g. how many ‘clean days’ you have in live animal markets etc. </w:t>
      </w:r>
    </w:p>
    <w:p w14:paraId="7A384B10" w14:textId="27B9ACDF" w:rsidR="00D60C76" w:rsidRPr="00746A62" w:rsidRDefault="00D60C76" w:rsidP="00AC6FC5">
      <w:pPr>
        <w:pStyle w:val="ListParagraph"/>
        <w:numPr>
          <w:ilvl w:val="0"/>
          <w:numId w:val="12"/>
        </w:numPr>
        <w:rPr>
          <w:rFonts w:asciiTheme="majorHAnsi" w:hAnsiTheme="majorHAnsi" w:cs="Arial"/>
          <w:sz w:val="22"/>
          <w:szCs w:val="22"/>
        </w:rPr>
      </w:pPr>
      <w:r w:rsidRPr="00746A62">
        <w:rPr>
          <w:rFonts w:asciiTheme="majorHAnsi" w:hAnsiTheme="majorHAnsi" w:cs="Arial"/>
          <w:sz w:val="22"/>
          <w:szCs w:val="22"/>
        </w:rPr>
        <w:t>PRH will talk with FAO about their scenarios around clean days etc.</w:t>
      </w:r>
    </w:p>
    <w:p w14:paraId="0A96DFF1" w14:textId="77777777" w:rsidR="00C40553" w:rsidRPr="00746A62" w:rsidRDefault="00C40553">
      <w:pPr>
        <w:rPr>
          <w:rFonts w:asciiTheme="majorHAnsi" w:hAnsiTheme="majorHAnsi" w:cs="Arial"/>
          <w:sz w:val="22"/>
          <w:szCs w:val="22"/>
        </w:rPr>
      </w:pPr>
    </w:p>
    <w:p w14:paraId="088339EB" w14:textId="5B438FBE" w:rsidR="00A64920" w:rsidRPr="00746A62" w:rsidRDefault="00A64920">
      <w:pPr>
        <w:rPr>
          <w:rFonts w:asciiTheme="majorHAnsi" w:hAnsiTheme="majorHAnsi" w:cs="Arial"/>
          <w:sz w:val="22"/>
          <w:szCs w:val="22"/>
        </w:rPr>
      </w:pPr>
      <w:r w:rsidRPr="00746A62">
        <w:rPr>
          <w:rFonts w:asciiTheme="majorHAnsi" w:hAnsiTheme="majorHAnsi" w:cs="Arial"/>
          <w:sz w:val="22"/>
          <w:szCs w:val="22"/>
        </w:rPr>
        <w:t xml:space="preserve">Andrew H </w:t>
      </w:r>
      <w:r w:rsidR="004215E3" w:rsidRPr="00746A62">
        <w:rPr>
          <w:rFonts w:asciiTheme="majorHAnsi" w:hAnsiTheme="majorHAnsi" w:cs="Arial"/>
          <w:sz w:val="22"/>
          <w:szCs w:val="22"/>
        </w:rPr>
        <w:t xml:space="preserve">and PRH, to collaborate on modeling </w:t>
      </w:r>
      <w:r w:rsidRPr="00746A62">
        <w:rPr>
          <w:rFonts w:asciiTheme="majorHAnsi" w:hAnsiTheme="majorHAnsi" w:cs="Arial"/>
          <w:sz w:val="22"/>
          <w:szCs w:val="22"/>
        </w:rPr>
        <w:t xml:space="preserve">interventions and policies we can include in what-if </w:t>
      </w:r>
      <w:proofErr w:type="spellStart"/>
      <w:r w:rsidRPr="00746A62">
        <w:rPr>
          <w:rFonts w:asciiTheme="majorHAnsi" w:hAnsiTheme="majorHAnsi" w:cs="Arial"/>
          <w:sz w:val="22"/>
          <w:szCs w:val="22"/>
        </w:rPr>
        <w:t>scenerios</w:t>
      </w:r>
      <w:proofErr w:type="spellEnd"/>
      <w:r w:rsidRPr="00746A62">
        <w:rPr>
          <w:rFonts w:asciiTheme="majorHAnsi" w:hAnsiTheme="majorHAnsi" w:cs="Arial"/>
          <w:sz w:val="22"/>
          <w:szCs w:val="22"/>
        </w:rPr>
        <w:t xml:space="preserve">. </w:t>
      </w:r>
      <w:r w:rsidR="00D62483" w:rsidRPr="00746A62">
        <w:rPr>
          <w:rFonts w:asciiTheme="majorHAnsi" w:hAnsiTheme="majorHAnsi" w:cs="Arial"/>
          <w:sz w:val="22"/>
          <w:szCs w:val="22"/>
        </w:rPr>
        <w:t xml:space="preserve"> What effect will different ‘policy cocktails’ have.</w:t>
      </w:r>
    </w:p>
    <w:p w14:paraId="7631AEB6" w14:textId="77777777" w:rsidR="00547735" w:rsidRPr="00746A62" w:rsidRDefault="00547735">
      <w:pPr>
        <w:rPr>
          <w:rFonts w:asciiTheme="majorHAnsi" w:hAnsiTheme="majorHAnsi" w:cs="Arial"/>
          <w:sz w:val="22"/>
          <w:szCs w:val="22"/>
        </w:rPr>
      </w:pPr>
    </w:p>
    <w:p w14:paraId="6B087054" w14:textId="4C267F5F" w:rsidR="00547735" w:rsidRPr="00746A62" w:rsidRDefault="005264AD">
      <w:pPr>
        <w:rPr>
          <w:rFonts w:asciiTheme="majorHAnsi" w:hAnsiTheme="majorHAnsi" w:cs="Arial"/>
          <w:b/>
          <w:sz w:val="22"/>
          <w:szCs w:val="22"/>
        </w:rPr>
      </w:pPr>
      <w:r w:rsidRPr="00746A62">
        <w:rPr>
          <w:rFonts w:asciiTheme="majorHAnsi" w:hAnsiTheme="majorHAnsi" w:cs="Arial"/>
          <w:b/>
          <w:sz w:val="22"/>
          <w:szCs w:val="22"/>
        </w:rPr>
        <w:t>Phylogenetic analysis in P-2</w:t>
      </w:r>
    </w:p>
    <w:p w14:paraId="56F7CA11" w14:textId="42A874F9" w:rsidR="00D62483" w:rsidRPr="00746A62" w:rsidRDefault="00D62483" w:rsidP="00D62483">
      <w:pPr>
        <w:rPr>
          <w:rFonts w:asciiTheme="majorHAnsi" w:hAnsiTheme="majorHAnsi" w:cs="Arial"/>
          <w:sz w:val="22"/>
          <w:szCs w:val="22"/>
        </w:rPr>
      </w:pPr>
      <w:r w:rsidRPr="00746A62">
        <w:rPr>
          <w:rFonts w:asciiTheme="majorHAnsi" w:hAnsiTheme="majorHAnsi" w:cs="Arial"/>
          <w:sz w:val="22"/>
          <w:szCs w:val="22"/>
        </w:rPr>
        <w:t xml:space="preserve">Predicting viral pathogenicity is exceptionally hard and there are many preconceived notions about it </w:t>
      </w:r>
    </w:p>
    <w:p w14:paraId="77A62CBB" w14:textId="77777777" w:rsidR="008D694A" w:rsidRPr="00746A62" w:rsidRDefault="008D694A">
      <w:pPr>
        <w:rPr>
          <w:rFonts w:asciiTheme="majorHAnsi" w:hAnsiTheme="majorHAnsi" w:cs="Arial"/>
          <w:sz w:val="22"/>
          <w:szCs w:val="22"/>
        </w:rPr>
      </w:pPr>
    </w:p>
    <w:p w14:paraId="7BF12FC2" w14:textId="5FE59CC0" w:rsidR="005264AD" w:rsidRPr="00746A62" w:rsidRDefault="005264AD">
      <w:pPr>
        <w:rPr>
          <w:rFonts w:asciiTheme="majorHAnsi" w:hAnsiTheme="majorHAnsi" w:cs="Arial"/>
          <w:sz w:val="22"/>
          <w:szCs w:val="22"/>
        </w:rPr>
      </w:pPr>
      <w:r w:rsidRPr="00746A62">
        <w:rPr>
          <w:rFonts w:asciiTheme="majorHAnsi" w:hAnsiTheme="majorHAnsi" w:cs="Arial"/>
          <w:sz w:val="22"/>
          <w:szCs w:val="22"/>
        </w:rPr>
        <w:t>Test molecular evolution using time-sampled data</w:t>
      </w:r>
      <w:r w:rsidR="00D62483" w:rsidRPr="00746A62">
        <w:rPr>
          <w:rFonts w:asciiTheme="majorHAnsi" w:hAnsiTheme="majorHAnsi" w:cs="Arial"/>
          <w:sz w:val="22"/>
          <w:szCs w:val="22"/>
        </w:rPr>
        <w:t xml:space="preserve"> (</w:t>
      </w:r>
      <w:proofErr w:type="spellStart"/>
      <w:r w:rsidR="00D62483" w:rsidRPr="00746A62">
        <w:rPr>
          <w:rFonts w:asciiTheme="majorHAnsi" w:hAnsiTheme="majorHAnsi" w:cs="Arial"/>
          <w:sz w:val="22"/>
          <w:szCs w:val="22"/>
        </w:rPr>
        <w:t>longitiudinal</w:t>
      </w:r>
      <w:proofErr w:type="spellEnd"/>
      <w:r w:rsidR="00D62483" w:rsidRPr="00746A62">
        <w:rPr>
          <w:rFonts w:asciiTheme="majorHAnsi" w:hAnsiTheme="majorHAnsi" w:cs="Arial"/>
          <w:sz w:val="22"/>
          <w:szCs w:val="22"/>
        </w:rPr>
        <w:t xml:space="preserve"> data) where available. Can automate and mine </w:t>
      </w:r>
      <w:proofErr w:type="spellStart"/>
      <w:r w:rsidR="00D62483" w:rsidRPr="00746A62">
        <w:rPr>
          <w:rFonts w:asciiTheme="majorHAnsi" w:hAnsiTheme="majorHAnsi" w:cs="Arial"/>
          <w:sz w:val="22"/>
          <w:szCs w:val="22"/>
        </w:rPr>
        <w:t>GenBank</w:t>
      </w:r>
      <w:proofErr w:type="spellEnd"/>
      <w:r w:rsidR="00D62483" w:rsidRPr="00746A62">
        <w:rPr>
          <w:rFonts w:asciiTheme="majorHAnsi" w:hAnsiTheme="majorHAnsi" w:cs="Arial"/>
          <w:sz w:val="22"/>
          <w:szCs w:val="22"/>
        </w:rPr>
        <w:t xml:space="preserve"> to further populate dataset and add to P-1 molecular data.</w:t>
      </w:r>
      <w:r w:rsidR="002D5F16" w:rsidRPr="00746A62">
        <w:rPr>
          <w:rFonts w:asciiTheme="majorHAnsi" w:hAnsiTheme="majorHAnsi" w:cs="Arial"/>
          <w:sz w:val="22"/>
          <w:szCs w:val="22"/>
        </w:rPr>
        <w:t xml:space="preserve">  </w:t>
      </w:r>
      <w:proofErr w:type="gramStart"/>
      <w:r w:rsidR="002D5F16" w:rsidRPr="00746A62">
        <w:rPr>
          <w:rFonts w:asciiTheme="majorHAnsi" w:hAnsiTheme="majorHAnsi" w:cs="Arial"/>
          <w:sz w:val="22"/>
          <w:szCs w:val="22"/>
        </w:rPr>
        <w:t xml:space="preserve">Can get cell receptor data from </w:t>
      </w:r>
      <w:proofErr w:type="spellStart"/>
      <w:r w:rsidR="002D5F16" w:rsidRPr="00746A62">
        <w:rPr>
          <w:rFonts w:asciiTheme="majorHAnsi" w:hAnsiTheme="majorHAnsi" w:cs="Arial"/>
          <w:sz w:val="22"/>
          <w:szCs w:val="22"/>
        </w:rPr>
        <w:t>Genbank</w:t>
      </w:r>
      <w:proofErr w:type="spellEnd"/>
      <w:r w:rsidR="002D5F16" w:rsidRPr="00746A62">
        <w:rPr>
          <w:rFonts w:asciiTheme="majorHAnsi" w:hAnsiTheme="majorHAnsi" w:cs="Arial"/>
          <w:sz w:val="22"/>
          <w:szCs w:val="22"/>
        </w:rPr>
        <w:t xml:space="preserve"> etc.</w:t>
      </w:r>
      <w:proofErr w:type="gramEnd"/>
    </w:p>
    <w:p w14:paraId="230B920D" w14:textId="77777777" w:rsidR="00713734" w:rsidRPr="00746A62" w:rsidRDefault="00713734">
      <w:pPr>
        <w:rPr>
          <w:rFonts w:asciiTheme="majorHAnsi" w:hAnsiTheme="majorHAnsi" w:cs="Arial"/>
          <w:sz w:val="22"/>
          <w:szCs w:val="22"/>
        </w:rPr>
      </w:pPr>
    </w:p>
    <w:p w14:paraId="0DEEC628" w14:textId="1AF530F1" w:rsidR="00713734" w:rsidRPr="00746A62" w:rsidRDefault="00713734">
      <w:pPr>
        <w:rPr>
          <w:rFonts w:asciiTheme="majorHAnsi" w:hAnsiTheme="majorHAnsi" w:cs="Arial"/>
          <w:sz w:val="22"/>
          <w:szCs w:val="22"/>
        </w:rPr>
      </w:pPr>
      <w:r w:rsidRPr="00746A62">
        <w:rPr>
          <w:rFonts w:asciiTheme="majorHAnsi" w:hAnsiTheme="majorHAnsi" w:cs="Arial"/>
          <w:sz w:val="22"/>
          <w:szCs w:val="22"/>
        </w:rPr>
        <w:t>Test nearest neighbor hypoth</w:t>
      </w:r>
      <w:r w:rsidR="002D5F16" w:rsidRPr="00746A62">
        <w:rPr>
          <w:rFonts w:asciiTheme="majorHAnsi" w:hAnsiTheme="majorHAnsi" w:cs="Arial"/>
          <w:sz w:val="22"/>
          <w:szCs w:val="22"/>
        </w:rPr>
        <w:t xml:space="preserve">esis </w:t>
      </w:r>
    </w:p>
    <w:p w14:paraId="79DF5001" w14:textId="3B8B8888" w:rsidR="00713734" w:rsidRPr="00746A62" w:rsidRDefault="00713734">
      <w:pPr>
        <w:rPr>
          <w:rFonts w:asciiTheme="majorHAnsi" w:hAnsiTheme="majorHAnsi" w:cs="Arial"/>
          <w:sz w:val="22"/>
          <w:szCs w:val="22"/>
        </w:rPr>
      </w:pPr>
    </w:p>
    <w:p w14:paraId="1F6F1BCF" w14:textId="22F2A20C" w:rsidR="00713734" w:rsidRPr="00746A62" w:rsidRDefault="00713734">
      <w:pPr>
        <w:rPr>
          <w:rFonts w:asciiTheme="majorHAnsi" w:hAnsiTheme="majorHAnsi" w:cs="Arial"/>
          <w:sz w:val="22"/>
          <w:szCs w:val="22"/>
        </w:rPr>
      </w:pPr>
      <w:r w:rsidRPr="00746A62">
        <w:rPr>
          <w:rFonts w:asciiTheme="majorHAnsi" w:hAnsiTheme="majorHAnsi" w:cs="Arial"/>
          <w:sz w:val="22"/>
          <w:szCs w:val="22"/>
        </w:rPr>
        <w:t xml:space="preserve">Can we look at </w:t>
      </w:r>
      <w:proofErr w:type="spellStart"/>
      <w:r w:rsidRPr="00746A62">
        <w:rPr>
          <w:rFonts w:asciiTheme="majorHAnsi" w:hAnsiTheme="majorHAnsi" w:cs="Arial"/>
          <w:sz w:val="22"/>
          <w:szCs w:val="22"/>
        </w:rPr>
        <w:t>seq</w:t>
      </w:r>
      <w:proofErr w:type="spellEnd"/>
      <w:r w:rsidRPr="00746A62">
        <w:rPr>
          <w:rFonts w:asciiTheme="majorHAnsi" w:hAnsiTheme="majorHAnsi" w:cs="Arial"/>
          <w:sz w:val="22"/>
          <w:szCs w:val="22"/>
        </w:rPr>
        <w:t xml:space="preserve"> we have now </w:t>
      </w:r>
      <w:r w:rsidR="002D5F16" w:rsidRPr="00746A62">
        <w:rPr>
          <w:rFonts w:asciiTheme="majorHAnsi" w:hAnsiTheme="majorHAnsi" w:cs="Arial"/>
          <w:sz w:val="22"/>
          <w:szCs w:val="22"/>
        </w:rPr>
        <w:t xml:space="preserve">(P-1) </w:t>
      </w:r>
      <w:r w:rsidRPr="00746A62">
        <w:rPr>
          <w:rFonts w:asciiTheme="majorHAnsi" w:hAnsiTheme="majorHAnsi" w:cs="Arial"/>
          <w:sz w:val="22"/>
          <w:szCs w:val="22"/>
        </w:rPr>
        <w:t>and where they were collected in pathways – are ones from the s</w:t>
      </w:r>
      <w:r w:rsidR="002D5F16" w:rsidRPr="00746A62">
        <w:rPr>
          <w:rFonts w:asciiTheme="majorHAnsi" w:hAnsiTheme="majorHAnsi" w:cs="Arial"/>
          <w:sz w:val="22"/>
          <w:szCs w:val="22"/>
        </w:rPr>
        <w:t>ame pathway more similar than those from</w:t>
      </w:r>
      <w:r w:rsidRPr="00746A62">
        <w:rPr>
          <w:rFonts w:asciiTheme="majorHAnsi" w:hAnsiTheme="majorHAnsi" w:cs="Arial"/>
          <w:sz w:val="22"/>
          <w:szCs w:val="22"/>
        </w:rPr>
        <w:t xml:space="preserve"> </w:t>
      </w:r>
      <w:r w:rsidR="002D5F16" w:rsidRPr="00746A62">
        <w:rPr>
          <w:rFonts w:asciiTheme="majorHAnsi" w:hAnsiTheme="majorHAnsi" w:cs="Arial"/>
          <w:sz w:val="22"/>
          <w:szCs w:val="22"/>
        </w:rPr>
        <w:t>different</w:t>
      </w:r>
      <w:r w:rsidRPr="00746A62">
        <w:rPr>
          <w:rFonts w:asciiTheme="majorHAnsi" w:hAnsiTheme="majorHAnsi" w:cs="Arial"/>
          <w:sz w:val="22"/>
          <w:szCs w:val="22"/>
        </w:rPr>
        <w:t xml:space="preserve"> </w:t>
      </w:r>
      <w:proofErr w:type="gramStart"/>
      <w:r w:rsidRPr="00746A62">
        <w:rPr>
          <w:rFonts w:asciiTheme="majorHAnsi" w:hAnsiTheme="majorHAnsi" w:cs="Arial"/>
          <w:sz w:val="22"/>
          <w:szCs w:val="22"/>
        </w:rPr>
        <w:t>areas.</w:t>
      </w:r>
      <w:proofErr w:type="gramEnd"/>
      <w:r w:rsidRPr="00746A62">
        <w:rPr>
          <w:rFonts w:asciiTheme="majorHAnsi" w:hAnsiTheme="majorHAnsi" w:cs="Arial"/>
          <w:sz w:val="22"/>
          <w:szCs w:val="22"/>
        </w:rPr>
        <w:t xml:space="preserve"> Does diversity of virus genetics change across the </w:t>
      </w:r>
      <w:proofErr w:type="gramStart"/>
      <w:r w:rsidRPr="00746A62">
        <w:rPr>
          <w:rFonts w:asciiTheme="majorHAnsi" w:hAnsiTheme="majorHAnsi" w:cs="Arial"/>
          <w:sz w:val="22"/>
          <w:szCs w:val="22"/>
        </w:rPr>
        <w:t>landscape.</w:t>
      </w:r>
      <w:proofErr w:type="gramEnd"/>
      <w:r w:rsidRPr="00746A62">
        <w:rPr>
          <w:rFonts w:asciiTheme="majorHAnsi" w:hAnsiTheme="majorHAnsi" w:cs="Arial"/>
          <w:sz w:val="22"/>
          <w:szCs w:val="22"/>
        </w:rPr>
        <w:t xml:space="preserve">  Target surveillance where viral diversity is predicted to </w:t>
      </w:r>
      <w:r w:rsidRPr="00746A62">
        <w:rPr>
          <w:rFonts w:asciiTheme="majorHAnsi" w:hAnsiTheme="majorHAnsi" w:cs="Arial"/>
          <w:sz w:val="22"/>
          <w:szCs w:val="22"/>
        </w:rPr>
        <w:lastRenderedPageBreak/>
        <w:t xml:space="preserve">be the highest.  From wild to markets, e.g. does diversity decrease across pathway bottleneck – and how does this </w:t>
      </w:r>
      <w:proofErr w:type="gramStart"/>
      <w:r w:rsidRPr="00746A62">
        <w:rPr>
          <w:rFonts w:asciiTheme="majorHAnsi" w:hAnsiTheme="majorHAnsi" w:cs="Arial"/>
          <w:sz w:val="22"/>
          <w:szCs w:val="22"/>
        </w:rPr>
        <w:t>related</w:t>
      </w:r>
      <w:proofErr w:type="gramEnd"/>
      <w:r w:rsidRPr="00746A62">
        <w:rPr>
          <w:rFonts w:asciiTheme="majorHAnsi" w:hAnsiTheme="majorHAnsi" w:cs="Arial"/>
          <w:sz w:val="22"/>
          <w:szCs w:val="22"/>
        </w:rPr>
        <w:t xml:space="preserve"> to host genetic diversity. </w:t>
      </w:r>
    </w:p>
    <w:p w14:paraId="0B2BE174" w14:textId="77777777" w:rsidR="002D5F16" w:rsidRPr="00746A62" w:rsidRDefault="002D5F16">
      <w:pPr>
        <w:rPr>
          <w:rFonts w:asciiTheme="majorHAnsi" w:hAnsiTheme="majorHAnsi" w:cs="Arial"/>
          <w:sz w:val="22"/>
          <w:szCs w:val="22"/>
        </w:rPr>
      </w:pPr>
    </w:p>
    <w:p w14:paraId="2D74DF6E" w14:textId="32345B5C" w:rsidR="002D5F16" w:rsidRPr="00746A62" w:rsidRDefault="002D5F16">
      <w:pPr>
        <w:rPr>
          <w:rFonts w:asciiTheme="majorHAnsi" w:hAnsiTheme="majorHAnsi" w:cs="Arial"/>
          <w:sz w:val="22"/>
          <w:szCs w:val="22"/>
        </w:rPr>
      </w:pPr>
      <w:r w:rsidRPr="00746A62">
        <w:rPr>
          <w:rFonts w:asciiTheme="majorHAnsi" w:hAnsiTheme="majorHAnsi" w:cs="Arial"/>
          <w:sz w:val="22"/>
          <w:szCs w:val="22"/>
        </w:rPr>
        <w:t xml:space="preserve">Predict recombination potential across the landscape. P-1 data by site and see how much viral genetic diversity there is. </w:t>
      </w:r>
    </w:p>
    <w:p w14:paraId="708C20EB" w14:textId="77777777" w:rsidR="002133DA" w:rsidRPr="00746A62" w:rsidRDefault="002133DA">
      <w:pPr>
        <w:rPr>
          <w:rFonts w:asciiTheme="majorHAnsi" w:hAnsiTheme="majorHAnsi" w:cs="Arial"/>
          <w:sz w:val="22"/>
          <w:szCs w:val="22"/>
        </w:rPr>
      </w:pPr>
    </w:p>
    <w:p w14:paraId="4AD7D241" w14:textId="1A3815D0" w:rsidR="002133DA" w:rsidRPr="00746A62" w:rsidRDefault="002133DA" w:rsidP="002133DA">
      <w:pPr>
        <w:pStyle w:val="ListParagraph"/>
        <w:numPr>
          <w:ilvl w:val="0"/>
          <w:numId w:val="11"/>
        </w:numPr>
        <w:rPr>
          <w:rFonts w:asciiTheme="majorHAnsi" w:hAnsiTheme="majorHAnsi" w:cs="Arial"/>
          <w:sz w:val="22"/>
          <w:szCs w:val="22"/>
        </w:rPr>
      </w:pPr>
      <w:r w:rsidRPr="00746A62">
        <w:rPr>
          <w:rFonts w:asciiTheme="majorHAnsi" w:hAnsiTheme="majorHAnsi" w:cs="Arial"/>
          <w:sz w:val="22"/>
          <w:szCs w:val="22"/>
        </w:rPr>
        <w:t xml:space="preserve">Important for flu, but other viruses recombine too. </w:t>
      </w:r>
    </w:p>
    <w:p w14:paraId="684E1069" w14:textId="77777777" w:rsidR="00E12ABA" w:rsidRPr="00746A62" w:rsidRDefault="00E12ABA">
      <w:pPr>
        <w:rPr>
          <w:rFonts w:asciiTheme="majorHAnsi" w:hAnsiTheme="majorHAnsi" w:cs="Arial"/>
          <w:sz w:val="22"/>
          <w:szCs w:val="22"/>
        </w:rPr>
      </w:pPr>
    </w:p>
    <w:p w14:paraId="1C34A04F" w14:textId="64449973" w:rsidR="00713734" w:rsidRPr="00746A62" w:rsidRDefault="00E80F6E">
      <w:pPr>
        <w:rPr>
          <w:rFonts w:asciiTheme="majorHAnsi" w:hAnsiTheme="majorHAnsi" w:cs="Arial"/>
          <w:sz w:val="22"/>
          <w:szCs w:val="22"/>
        </w:rPr>
      </w:pPr>
      <w:r w:rsidRPr="00746A62">
        <w:rPr>
          <w:rFonts w:asciiTheme="majorHAnsi" w:hAnsiTheme="majorHAnsi" w:cs="Arial"/>
          <w:sz w:val="22"/>
          <w:szCs w:val="22"/>
        </w:rPr>
        <w:t>Phylog</w:t>
      </w:r>
      <w:r w:rsidR="002D5F16" w:rsidRPr="00746A62">
        <w:rPr>
          <w:rFonts w:asciiTheme="majorHAnsi" w:hAnsiTheme="majorHAnsi" w:cs="Arial"/>
          <w:sz w:val="22"/>
          <w:szCs w:val="22"/>
        </w:rPr>
        <w:t xml:space="preserve">enetic relatedness and receptor/host </w:t>
      </w:r>
      <w:r w:rsidRPr="00746A62">
        <w:rPr>
          <w:rFonts w:asciiTheme="majorHAnsi" w:hAnsiTheme="majorHAnsi" w:cs="Arial"/>
          <w:sz w:val="22"/>
          <w:szCs w:val="22"/>
        </w:rPr>
        <w:t xml:space="preserve">relatedness, </w:t>
      </w:r>
      <w:r w:rsidR="002D5F16" w:rsidRPr="00746A62">
        <w:rPr>
          <w:rFonts w:asciiTheme="majorHAnsi" w:hAnsiTheme="majorHAnsi" w:cs="Arial"/>
          <w:sz w:val="22"/>
          <w:szCs w:val="22"/>
        </w:rPr>
        <w:t xml:space="preserve">3 hypotheses to test: </w:t>
      </w:r>
      <w:r w:rsidRPr="00746A62">
        <w:rPr>
          <w:rFonts w:asciiTheme="majorHAnsi" w:hAnsiTheme="majorHAnsi" w:cs="Arial"/>
          <w:sz w:val="22"/>
          <w:szCs w:val="22"/>
        </w:rPr>
        <w:t>H0 – do they match; H1 – general decline</w:t>
      </w:r>
      <w:r w:rsidR="002D5F16" w:rsidRPr="00746A62">
        <w:rPr>
          <w:rFonts w:asciiTheme="majorHAnsi" w:hAnsiTheme="majorHAnsi" w:cs="Arial"/>
          <w:sz w:val="22"/>
          <w:szCs w:val="22"/>
        </w:rPr>
        <w:t xml:space="preserve"> with phylogenetic distance</w:t>
      </w:r>
      <w:r w:rsidRPr="00746A62">
        <w:rPr>
          <w:rFonts w:asciiTheme="majorHAnsi" w:hAnsiTheme="majorHAnsi" w:cs="Arial"/>
          <w:sz w:val="22"/>
          <w:szCs w:val="22"/>
        </w:rPr>
        <w:t xml:space="preserve">; </w:t>
      </w:r>
      <w:r w:rsidR="002D5F16" w:rsidRPr="00746A62">
        <w:rPr>
          <w:rFonts w:asciiTheme="majorHAnsi" w:hAnsiTheme="majorHAnsi" w:cs="Arial"/>
          <w:sz w:val="22"/>
          <w:szCs w:val="22"/>
        </w:rPr>
        <w:t>H2 – islands of susceptibility scattered across phylogeny.</w:t>
      </w:r>
    </w:p>
    <w:p w14:paraId="6169D8EB" w14:textId="77777777" w:rsidR="0080635E" w:rsidRPr="00746A62" w:rsidRDefault="0080635E">
      <w:pPr>
        <w:rPr>
          <w:rFonts w:asciiTheme="majorHAnsi" w:hAnsiTheme="majorHAnsi" w:cs="Arial"/>
          <w:sz w:val="22"/>
          <w:szCs w:val="22"/>
        </w:rPr>
      </w:pPr>
    </w:p>
    <w:p w14:paraId="46674A9C" w14:textId="17EE1043" w:rsidR="002D5F16" w:rsidRPr="00746A62" w:rsidRDefault="0080635E" w:rsidP="002D5F16">
      <w:pPr>
        <w:rPr>
          <w:rFonts w:asciiTheme="majorHAnsi" w:hAnsiTheme="majorHAnsi" w:cs="Arial"/>
          <w:sz w:val="22"/>
          <w:szCs w:val="22"/>
        </w:rPr>
      </w:pPr>
      <w:r w:rsidRPr="00746A62">
        <w:rPr>
          <w:rFonts w:asciiTheme="majorHAnsi" w:hAnsiTheme="majorHAnsi" w:cs="Arial"/>
          <w:sz w:val="22"/>
          <w:szCs w:val="22"/>
        </w:rPr>
        <w:t xml:space="preserve">Test </w:t>
      </w:r>
      <w:proofErr w:type="spellStart"/>
      <w:r w:rsidRPr="00746A62">
        <w:rPr>
          <w:rFonts w:asciiTheme="majorHAnsi" w:hAnsiTheme="majorHAnsi" w:cs="Arial"/>
          <w:sz w:val="22"/>
          <w:szCs w:val="22"/>
        </w:rPr>
        <w:t>pathogeneicity</w:t>
      </w:r>
      <w:proofErr w:type="spellEnd"/>
      <w:r w:rsidRPr="00746A62">
        <w:rPr>
          <w:rFonts w:asciiTheme="majorHAnsi" w:hAnsiTheme="majorHAnsi" w:cs="Arial"/>
          <w:sz w:val="22"/>
          <w:szCs w:val="22"/>
        </w:rPr>
        <w:t xml:space="preserve">, is it better than random between viruses of a given clade. E.g. </w:t>
      </w:r>
      <w:proofErr w:type="spellStart"/>
      <w:r w:rsidRPr="00746A62">
        <w:rPr>
          <w:rFonts w:asciiTheme="majorHAnsi" w:hAnsiTheme="majorHAnsi" w:cs="Arial"/>
          <w:sz w:val="22"/>
          <w:szCs w:val="22"/>
        </w:rPr>
        <w:t>CoVs</w:t>
      </w:r>
      <w:proofErr w:type="spellEnd"/>
      <w:r w:rsidRPr="00746A62">
        <w:rPr>
          <w:rFonts w:asciiTheme="majorHAnsi" w:hAnsiTheme="majorHAnsi" w:cs="Arial"/>
          <w:sz w:val="22"/>
          <w:szCs w:val="22"/>
        </w:rPr>
        <w:t xml:space="preserve"> and pathogenicity – can we predict this? </w:t>
      </w:r>
      <w:r w:rsidR="002D5F16" w:rsidRPr="00746A62">
        <w:rPr>
          <w:rFonts w:asciiTheme="majorHAnsi" w:hAnsiTheme="majorHAnsi" w:cs="Arial"/>
          <w:sz w:val="22"/>
          <w:szCs w:val="22"/>
        </w:rPr>
        <w:t xml:space="preserve"> Test a mixed model</w:t>
      </w:r>
    </w:p>
    <w:p w14:paraId="32BB5B99" w14:textId="7C30CC0B" w:rsidR="005264AD" w:rsidRPr="00746A62" w:rsidRDefault="005264AD">
      <w:pPr>
        <w:rPr>
          <w:rFonts w:asciiTheme="majorHAnsi" w:hAnsiTheme="majorHAnsi" w:cs="Arial"/>
          <w:sz w:val="22"/>
          <w:szCs w:val="22"/>
        </w:rPr>
      </w:pPr>
    </w:p>
    <w:p w14:paraId="1B8A50C5" w14:textId="77777777" w:rsidR="0042316B" w:rsidRPr="00746A62" w:rsidRDefault="0042316B">
      <w:pPr>
        <w:rPr>
          <w:rFonts w:asciiTheme="majorHAnsi" w:hAnsiTheme="majorHAnsi" w:cs="Arial"/>
          <w:sz w:val="22"/>
          <w:szCs w:val="22"/>
        </w:rPr>
      </w:pPr>
    </w:p>
    <w:p w14:paraId="02F6EDFE" w14:textId="77777777" w:rsidR="00782C2C" w:rsidRPr="00746A62" w:rsidRDefault="00782C2C" w:rsidP="00782C2C">
      <w:pPr>
        <w:rPr>
          <w:rFonts w:asciiTheme="majorHAnsi" w:hAnsiTheme="majorHAnsi" w:cs="Arial"/>
          <w:b/>
          <w:sz w:val="22"/>
          <w:szCs w:val="22"/>
        </w:rPr>
      </w:pPr>
      <w:r w:rsidRPr="00746A62">
        <w:rPr>
          <w:rFonts w:asciiTheme="majorHAnsi" w:hAnsiTheme="majorHAnsi" w:cs="Arial"/>
          <w:b/>
          <w:sz w:val="22"/>
          <w:szCs w:val="22"/>
        </w:rPr>
        <w:t>Defining “</w:t>
      </w:r>
      <w:proofErr w:type="spellStart"/>
      <w:r w:rsidRPr="00746A62">
        <w:rPr>
          <w:rFonts w:asciiTheme="majorHAnsi" w:hAnsiTheme="majorHAnsi" w:cs="Arial"/>
          <w:b/>
          <w:sz w:val="22"/>
          <w:szCs w:val="22"/>
        </w:rPr>
        <w:t>Epizones</w:t>
      </w:r>
      <w:proofErr w:type="spellEnd"/>
      <w:r w:rsidRPr="00746A62">
        <w:rPr>
          <w:rFonts w:asciiTheme="majorHAnsi" w:hAnsiTheme="majorHAnsi" w:cs="Arial"/>
          <w:b/>
          <w:sz w:val="22"/>
          <w:szCs w:val="22"/>
        </w:rPr>
        <w:t>”</w:t>
      </w:r>
    </w:p>
    <w:p w14:paraId="5614E4B1" w14:textId="4A10E46D" w:rsidR="00782C2C" w:rsidRPr="00746A62" w:rsidRDefault="003B0949" w:rsidP="003B0949">
      <w:pPr>
        <w:pStyle w:val="ListParagraph"/>
        <w:numPr>
          <w:ilvl w:val="0"/>
          <w:numId w:val="10"/>
        </w:numPr>
        <w:rPr>
          <w:rFonts w:asciiTheme="majorHAnsi" w:hAnsiTheme="majorHAnsi" w:cs="Arial"/>
          <w:sz w:val="22"/>
          <w:szCs w:val="22"/>
        </w:rPr>
      </w:pPr>
      <w:r w:rsidRPr="00746A62">
        <w:rPr>
          <w:rFonts w:asciiTheme="majorHAnsi" w:hAnsiTheme="majorHAnsi" w:cs="Arial"/>
          <w:sz w:val="22"/>
          <w:szCs w:val="22"/>
        </w:rPr>
        <w:t xml:space="preserve">Do quick little paper, white paper for USAID, or maybe short paper – to define </w:t>
      </w:r>
      <w:proofErr w:type="spellStart"/>
      <w:r w:rsidRPr="00746A62">
        <w:rPr>
          <w:rFonts w:asciiTheme="majorHAnsi" w:hAnsiTheme="majorHAnsi" w:cs="Arial"/>
          <w:sz w:val="22"/>
          <w:szCs w:val="22"/>
        </w:rPr>
        <w:t>epizones</w:t>
      </w:r>
      <w:proofErr w:type="spellEnd"/>
      <w:r w:rsidRPr="00746A62">
        <w:rPr>
          <w:rFonts w:asciiTheme="majorHAnsi" w:hAnsiTheme="majorHAnsi" w:cs="Arial"/>
          <w:sz w:val="22"/>
          <w:szCs w:val="22"/>
        </w:rPr>
        <w:t xml:space="preserve"> more broadly.  Need soon, to help inform diagnostics – e.g. do we need more than a short viral sequence for diagnostics</w:t>
      </w:r>
      <w:r w:rsidR="001A6E8C" w:rsidRPr="00746A62">
        <w:rPr>
          <w:rFonts w:asciiTheme="majorHAnsi" w:hAnsiTheme="majorHAnsi" w:cs="Arial"/>
          <w:sz w:val="22"/>
          <w:szCs w:val="22"/>
        </w:rPr>
        <w:t xml:space="preserve"> and characterizing</w:t>
      </w:r>
      <w:r w:rsidRPr="00746A62">
        <w:rPr>
          <w:rFonts w:asciiTheme="majorHAnsi" w:hAnsiTheme="majorHAnsi" w:cs="Arial"/>
          <w:sz w:val="22"/>
          <w:szCs w:val="22"/>
        </w:rPr>
        <w:t xml:space="preserve">? </w:t>
      </w:r>
    </w:p>
    <w:p w14:paraId="7C63B121" w14:textId="77777777" w:rsidR="003B0949" w:rsidRPr="00746A62" w:rsidRDefault="003B0949" w:rsidP="00782C2C">
      <w:pPr>
        <w:rPr>
          <w:rFonts w:asciiTheme="majorHAnsi" w:hAnsiTheme="majorHAnsi" w:cs="Arial"/>
          <w:sz w:val="22"/>
          <w:szCs w:val="22"/>
        </w:rPr>
      </w:pPr>
    </w:p>
    <w:p w14:paraId="7A9635B6" w14:textId="57A0DF96" w:rsidR="00782C2C" w:rsidRPr="00746A62" w:rsidRDefault="006A5A4C" w:rsidP="00782C2C">
      <w:pPr>
        <w:rPr>
          <w:rFonts w:asciiTheme="majorHAnsi" w:hAnsiTheme="majorHAnsi" w:cs="Arial"/>
          <w:sz w:val="22"/>
          <w:szCs w:val="22"/>
        </w:rPr>
      </w:pPr>
      <w:r w:rsidRPr="00746A62">
        <w:rPr>
          <w:rFonts w:asciiTheme="majorHAnsi" w:hAnsiTheme="majorHAnsi" w:cs="Arial"/>
          <w:sz w:val="22"/>
          <w:szCs w:val="22"/>
        </w:rPr>
        <w:t>Tentative Definition</w:t>
      </w:r>
      <w:r w:rsidR="00E0124E" w:rsidRPr="00746A62">
        <w:rPr>
          <w:rFonts w:asciiTheme="majorHAnsi" w:hAnsiTheme="majorHAnsi" w:cs="Arial"/>
          <w:sz w:val="22"/>
          <w:szCs w:val="22"/>
        </w:rPr>
        <w:t xml:space="preserve">: </w:t>
      </w:r>
      <w:r w:rsidR="00782C2C" w:rsidRPr="00746A62">
        <w:rPr>
          <w:rFonts w:asciiTheme="majorHAnsi" w:hAnsiTheme="majorHAnsi" w:cs="Arial"/>
          <w:sz w:val="22"/>
          <w:szCs w:val="22"/>
        </w:rPr>
        <w:t xml:space="preserve"> “A region where a viral group that has or is likely to emerge (including </w:t>
      </w:r>
      <w:proofErr w:type="gramStart"/>
      <w:r w:rsidR="00782C2C" w:rsidRPr="00746A62">
        <w:rPr>
          <w:rFonts w:asciiTheme="majorHAnsi" w:hAnsiTheme="majorHAnsi" w:cs="Arial"/>
          <w:sz w:val="22"/>
          <w:szCs w:val="22"/>
        </w:rPr>
        <w:t>an</w:t>
      </w:r>
      <w:proofErr w:type="gramEnd"/>
      <w:r w:rsidR="00782C2C" w:rsidRPr="00746A62">
        <w:rPr>
          <w:rFonts w:asciiTheme="majorHAnsi" w:hAnsiTheme="majorHAnsi" w:cs="Arial"/>
          <w:sz w:val="22"/>
          <w:szCs w:val="22"/>
        </w:rPr>
        <w:t xml:space="preserve"> understanding of viral strain risk) is present in its reservoir, </w:t>
      </w:r>
      <w:r w:rsidR="00782C2C" w:rsidRPr="00746A62">
        <w:rPr>
          <w:rFonts w:asciiTheme="majorHAnsi" w:hAnsiTheme="majorHAnsi" w:cs="Arial"/>
          <w:b/>
          <w:i/>
          <w:sz w:val="22"/>
          <w:szCs w:val="22"/>
        </w:rPr>
        <w:t>and</w:t>
      </w:r>
      <w:r w:rsidR="00E0124E" w:rsidRPr="00746A62">
        <w:rPr>
          <w:rFonts w:asciiTheme="majorHAnsi" w:hAnsiTheme="majorHAnsi" w:cs="Arial"/>
          <w:sz w:val="22"/>
          <w:szCs w:val="22"/>
        </w:rPr>
        <w:t xml:space="preserve"> where the human risk behaviors and</w:t>
      </w:r>
      <w:r w:rsidR="00782C2C" w:rsidRPr="00746A62">
        <w:rPr>
          <w:rFonts w:asciiTheme="majorHAnsi" w:hAnsiTheme="majorHAnsi" w:cs="Arial"/>
          <w:sz w:val="22"/>
          <w:szCs w:val="22"/>
        </w:rPr>
        <w:t xml:space="preserve"> drivers exist for the viral group to spillover and emerge.”</w:t>
      </w:r>
    </w:p>
    <w:p w14:paraId="6F978F09" w14:textId="77777777" w:rsidR="00782C2C" w:rsidRPr="00746A62" w:rsidRDefault="00782C2C" w:rsidP="00782C2C">
      <w:pPr>
        <w:rPr>
          <w:rFonts w:asciiTheme="majorHAnsi" w:hAnsiTheme="majorHAnsi" w:cs="Arial"/>
          <w:sz w:val="22"/>
          <w:szCs w:val="22"/>
        </w:rPr>
      </w:pPr>
    </w:p>
    <w:p w14:paraId="2457394B" w14:textId="77777777" w:rsidR="00782C2C" w:rsidRPr="00746A62" w:rsidRDefault="00782C2C" w:rsidP="00782C2C">
      <w:pPr>
        <w:pStyle w:val="ListParagraph"/>
        <w:numPr>
          <w:ilvl w:val="0"/>
          <w:numId w:val="4"/>
        </w:numPr>
        <w:rPr>
          <w:rFonts w:asciiTheme="majorHAnsi" w:hAnsiTheme="majorHAnsi" w:cs="Arial"/>
          <w:sz w:val="22"/>
          <w:szCs w:val="22"/>
        </w:rPr>
      </w:pPr>
      <w:r w:rsidRPr="00746A62">
        <w:rPr>
          <w:rFonts w:asciiTheme="majorHAnsi" w:hAnsiTheme="majorHAnsi" w:cs="Arial"/>
          <w:sz w:val="22"/>
          <w:szCs w:val="22"/>
        </w:rPr>
        <w:t>Operational definition of ‘</w:t>
      </w:r>
      <w:proofErr w:type="spellStart"/>
      <w:r w:rsidRPr="00746A62">
        <w:rPr>
          <w:rFonts w:asciiTheme="majorHAnsi" w:hAnsiTheme="majorHAnsi" w:cs="Arial"/>
          <w:sz w:val="22"/>
          <w:szCs w:val="22"/>
        </w:rPr>
        <w:t>epizone</w:t>
      </w:r>
      <w:proofErr w:type="spellEnd"/>
      <w:r w:rsidRPr="00746A62">
        <w:rPr>
          <w:rFonts w:asciiTheme="majorHAnsi" w:hAnsiTheme="majorHAnsi" w:cs="Arial"/>
          <w:sz w:val="22"/>
          <w:szCs w:val="22"/>
        </w:rPr>
        <w:t>’ from M&amp;A</w:t>
      </w:r>
    </w:p>
    <w:p w14:paraId="413DB0D0" w14:textId="77777777"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Specific geographic area where X number of people and X number of animals overlap – </w:t>
      </w:r>
    </w:p>
    <w:p w14:paraId="76B4E8BC" w14:textId="775A7ED9" w:rsidR="00782C2C" w:rsidRPr="00746A62" w:rsidRDefault="00782C2C" w:rsidP="00782C2C">
      <w:pPr>
        <w:pStyle w:val="ListParagraph"/>
        <w:numPr>
          <w:ilvl w:val="1"/>
          <w:numId w:val="4"/>
        </w:numPr>
        <w:rPr>
          <w:rFonts w:asciiTheme="majorHAnsi" w:hAnsiTheme="majorHAnsi" w:cs="Arial"/>
          <w:sz w:val="22"/>
          <w:szCs w:val="22"/>
        </w:rPr>
      </w:pPr>
      <w:proofErr w:type="spellStart"/>
      <w:proofErr w:type="gramStart"/>
      <w:r w:rsidRPr="00746A62">
        <w:rPr>
          <w:rFonts w:asciiTheme="majorHAnsi" w:hAnsiTheme="majorHAnsi" w:cs="Arial"/>
          <w:sz w:val="22"/>
          <w:szCs w:val="22"/>
        </w:rPr>
        <w:t>e.g</w:t>
      </w:r>
      <w:proofErr w:type="spellEnd"/>
      <w:proofErr w:type="gramEnd"/>
      <w:r w:rsidRPr="00746A62">
        <w:rPr>
          <w:rFonts w:asciiTheme="majorHAnsi" w:hAnsiTheme="majorHAnsi" w:cs="Arial"/>
          <w:sz w:val="22"/>
          <w:szCs w:val="22"/>
        </w:rPr>
        <w:t xml:space="preserve"> SARS – market from where first cases, plus pool where bats came from and wildlife range of those. Need surveillance data on how wide these ranges are – from surveillance team. </w:t>
      </w:r>
    </w:p>
    <w:p w14:paraId="71735E4C" w14:textId="65C13394"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Are </w:t>
      </w:r>
      <w:proofErr w:type="spellStart"/>
      <w:r w:rsidRPr="00746A62">
        <w:rPr>
          <w:rFonts w:asciiTheme="majorHAnsi" w:hAnsiTheme="majorHAnsi" w:cs="Arial"/>
          <w:sz w:val="22"/>
          <w:szCs w:val="22"/>
        </w:rPr>
        <w:t>epizones</w:t>
      </w:r>
      <w:proofErr w:type="spellEnd"/>
      <w:r w:rsidRPr="00746A62">
        <w:rPr>
          <w:rFonts w:asciiTheme="majorHAnsi" w:hAnsiTheme="majorHAnsi" w:cs="Arial"/>
          <w:sz w:val="22"/>
          <w:szCs w:val="22"/>
        </w:rPr>
        <w:t xml:space="preserve"> across diseases similar? Do they correlate, or is each disease so unique that there is no strong overlap of </w:t>
      </w:r>
      <w:proofErr w:type="spellStart"/>
      <w:r w:rsidRPr="00746A62">
        <w:rPr>
          <w:rFonts w:asciiTheme="majorHAnsi" w:hAnsiTheme="majorHAnsi" w:cs="Arial"/>
          <w:sz w:val="22"/>
          <w:szCs w:val="22"/>
        </w:rPr>
        <w:t>epizones</w:t>
      </w:r>
      <w:proofErr w:type="spellEnd"/>
      <w:r w:rsidRPr="00746A62">
        <w:rPr>
          <w:rFonts w:asciiTheme="majorHAnsi" w:hAnsiTheme="majorHAnsi" w:cs="Arial"/>
          <w:sz w:val="22"/>
          <w:szCs w:val="22"/>
        </w:rPr>
        <w:t xml:space="preserve">. Start with core e.g. areas where Nipah is emerging, and move out from there to see what extent of </w:t>
      </w:r>
      <w:proofErr w:type="spellStart"/>
      <w:r w:rsidRPr="00746A62">
        <w:rPr>
          <w:rFonts w:asciiTheme="majorHAnsi" w:hAnsiTheme="majorHAnsi" w:cs="Arial"/>
          <w:sz w:val="22"/>
          <w:szCs w:val="22"/>
        </w:rPr>
        <w:t>epizone</w:t>
      </w:r>
      <w:proofErr w:type="spellEnd"/>
      <w:r w:rsidRPr="00746A62">
        <w:rPr>
          <w:rFonts w:asciiTheme="majorHAnsi" w:hAnsiTheme="majorHAnsi" w:cs="Arial"/>
          <w:sz w:val="22"/>
          <w:szCs w:val="22"/>
        </w:rPr>
        <w:t xml:space="preserve">. </w:t>
      </w:r>
    </w:p>
    <w:p w14:paraId="71F56C36" w14:textId="3FE4B292"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Hazard vs Risk. May have wildlife reservoir but no human behavioral risk = hazard, w no risk. </w:t>
      </w:r>
    </w:p>
    <w:p w14:paraId="6F455551" w14:textId="6E3C7F17" w:rsidR="00782C2C" w:rsidRPr="00746A62" w:rsidRDefault="00782C2C" w:rsidP="00782C2C">
      <w:pPr>
        <w:pStyle w:val="ListParagraph"/>
        <w:numPr>
          <w:ilvl w:val="1"/>
          <w:numId w:val="4"/>
        </w:numPr>
        <w:rPr>
          <w:rFonts w:asciiTheme="majorHAnsi" w:hAnsiTheme="majorHAnsi" w:cs="Arial"/>
          <w:sz w:val="22"/>
          <w:szCs w:val="22"/>
        </w:rPr>
      </w:pPr>
      <w:r w:rsidRPr="00746A62">
        <w:rPr>
          <w:rFonts w:asciiTheme="majorHAnsi" w:hAnsiTheme="majorHAnsi" w:cs="Arial"/>
          <w:sz w:val="22"/>
          <w:szCs w:val="22"/>
        </w:rPr>
        <w:t xml:space="preserve">Viral evolution plays in to identify likelihood of emergence – some clades may be more likely to emerge/jump than others. E.g. SARS-like viruses are found across Europe. </w:t>
      </w:r>
      <w:r w:rsidR="005458F8" w:rsidRPr="00746A62">
        <w:rPr>
          <w:rFonts w:asciiTheme="majorHAnsi" w:hAnsiTheme="majorHAnsi" w:cs="Arial"/>
          <w:sz w:val="22"/>
          <w:szCs w:val="22"/>
        </w:rPr>
        <w:t>Need to integrate with viral phylogenetic analyses.</w:t>
      </w:r>
    </w:p>
    <w:p w14:paraId="72DF7E23" w14:textId="77777777" w:rsidR="00782C2C" w:rsidRPr="00746A62" w:rsidRDefault="00782C2C">
      <w:pPr>
        <w:rPr>
          <w:rFonts w:asciiTheme="majorHAnsi" w:hAnsiTheme="majorHAnsi" w:cs="Arial"/>
          <w:sz w:val="22"/>
          <w:szCs w:val="22"/>
        </w:rPr>
      </w:pPr>
    </w:p>
    <w:p w14:paraId="02FDA880" w14:textId="77777777" w:rsidR="001D3E09" w:rsidRPr="00746A62" w:rsidRDefault="001D3E09" w:rsidP="006A5A4C">
      <w:pPr>
        <w:pStyle w:val="ListParagraph"/>
        <w:rPr>
          <w:rFonts w:asciiTheme="majorHAnsi" w:hAnsiTheme="majorHAnsi" w:cs="Arial"/>
          <w:sz w:val="22"/>
          <w:szCs w:val="22"/>
        </w:rPr>
      </w:pPr>
    </w:p>
    <w:p w14:paraId="5B451568" w14:textId="202D9BEB" w:rsidR="003B0209" w:rsidRPr="00746A62" w:rsidRDefault="003B0209" w:rsidP="003B0209">
      <w:pPr>
        <w:rPr>
          <w:rFonts w:asciiTheme="majorHAnsi" w:hAnsiTheme="majorHAnsi" w:cs="Arial"/>
          <w:sz w:val="22"/>
          <w:szCs w:val="22"/>
        </w:rPr>
      </w:pPr>
    </w:p>
    <w:sectPr w:rsidR="003B0209" w:rsidRPr="00746A62" w:rsidSect="00CB6532">
      <w:footerReference w:type="even" r:id="rId9"/>
      <w:footerReference w:type="default" r:id="rId10"/>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4" w:author="KJO" w:date="2015-06-25T14:28:00Z" w:initials="K">
    <w:p w14:paraId="4CAEE274" w14:textId="600587C7" w:rsidR="00130E06" w:rsidRDefault="00130E06">
      <w:pPr>
        <w:pStyle w:val="CommentText"/>
      </w:pPr>
      <w:r>
        <w:rPr>
          <w:rStyle w:val="CommentReference"/>
        </w:rPr>
        <w:annotationRef/>
      </w:r>
      <w:proofErr w:type="gramStart"/>
      <w:r>
        <w:rPr>
          <w:rFonts w:asciiTheme="majorHAnsi" w:hAnsiTheme="majorHAnsi" w:cs="Arial"/>
          <w:sz w:val="22"/>
          <w:szCs w:val="22"/>
        </w:rPr>
        <w:t>need</w:t>
      </w:r>
      <w:proofErr w:type="gramEnd"/>
      <w:r>
        <w:rPr>
          <w:rFonts w:asciiTheme="majorHAnsi" w:hAnsiTheme="majorHAnsi" w:cs="Arial"/>
          <w:sz w:val="22"/>
          <w:szCs w:val="22"/>
        </w:rPr>
        <w:t xml:space="preserve"> more clarity on what this will test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07090" w14:textId="77777777" w:rsidR="009813EB" w:rsidRDefault="009813EB" w:rsidP="00AB4698">
      <w:r>
        <w:separator/>
      </w:r>
    </w:p>
  </w:endnote>
  <w:endnote w:type="continuationSeparator" w:id="0">
    <w:p w14:paraId="21E19301" w14:textId="77777777" w:rsidR="009813EB" w:rsidRDefault="009813EB" w:rsidP="00AB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35C7B" w14:textId="77777777" w:rsidR="006E206F" w:rsidRDefault="006E206F" w:rsidP="002A5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B07E20" w14:textId="77777777" w:rsidR="006E206F" w:rsidRDefault="006E206F" w:rsidP="00AB46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9A45F" w14:textId="77777777" w:rsidR="006E206F" w:rsidRDefault="006E206F" w:rsidP="002A5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4E52">
      <w:rPr>
        <w:rStyle w:val="PageNumber"/>
        <w:noProof/>
      </w:rPr>
      <w:t>3</w:t>
    </w:r>
    <w:r>
      <w:rPr>
        <w:rStyle w:val="PageNumber"/>
      </w:rPr>
      <w:fldChar w:fldCharType="end"/>
    </w:r>
  </w:p>
  <w:p w14:paraId="7A810E2C" w14:textId="77777777" w:rsidR="006E206F" w:rsidRDefault="006E206F" w:rsidP="00AB469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2CB3B" w14:textId="77777777" w:rsidR="009813EB" w:rsidRDefault="009813EB" w:rsidP="00AB4698">
      <w:r>
        <w:separator/>
      </w:r>
    </w:p>
  </w:footnote>
  <w:footnote w:type="continuationSeparator" w:id="0">
    <w:p w14:paraId="6F9FDCE7" w14:textId="77777777" w:rsidR="009813EB" w:rsidRDefault="009813EB" w:rsidP="00AB4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C02DD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0187B"/>
    <w:multiLevelType w:val="hybridMultilevel"/>
    <w:tmpl w:val="5CE641D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B6B0E"/>
    <w:multiLevelType w:val="hybridMultilevel"/>
    <w:tmpl w:val="7F880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7304F"/>
    <w:multiLevelType w:val="hybridMultilevel"/>
    <w:tmpl w:val="0826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914CD"/>
    <w:multiLevelType w:val="hybridMultilevel"/>
    <w:tmpl w:val="7F16DC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67410F"/>
    <w:multiLevelType w:val="hybridMultilevel"/>
    <w:tmpl w:val="3CCE38D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C91F9E"/>
    <w:multiLevelType w:val="hybridMultilevel"/>
    <w:tmpl w:val="43E076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636BE"/>
    <w:multiLevelType w:val="hybridMultilevel"/>
    <w:tmpl w:val="C95E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E1E59"/>
    <w:multiLevelType w:val="hybridMultilevel"/>
    <w:tmpl w:val="CA8E36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ED144F9"/>
    <w:multiLevelType w:val="hybridMultilevel"/>
    <w:tmpl w:val="B6C4F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132565"/>
    <w:multiLevelType w:val="hybridMultilevel"/>
    <w:tmpl w:val="ADDA1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F4206D"/>
    <w:multiLevelType w:val="hybridMultilevel"/>
    <w:tmpl w:val="46F6C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1B4D43"/>
    <w:multiLevelType w:val="hybridMultilevel"/>
    <w:tmpl w:val="94F637C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74165"/>
    <w:multiLevelType w:val="hybridMultilevel"/>
    <w:tmpl w:val="E8F6A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550F84"/>
    <w:multiLevelType w:val="hybridMultilevel"/>
    <w:tmpl w:val="BBCE4B6C"/>
    <w:lvl w:ilvl="0" w:tplc="370C2598">
      <w:start w:val="3"/>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CD1A58"/>
    <w:multiLevelType w:val="hybridMultilevel"/>
    <w:tmpl w:val="CB40F21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14"/>
  </w:num>
  <w:num w:numId="5">
    <w:abstractNumId w:val="13"/>
  </w:num>
  <w:num w:numId="6">
    <w:abstractNumId w:val="3"/>
  </w:num>
  <w:num w:numId="7">
    <w:abstractNumId w:val="11"/>
  </w:num>
  <w:num w:numId="8">
    <w:abstractNumId w:val="5"/>
  </w:num>
  <w:num w:numId="9">
    <w:abstractNumId w:val="1"/>
  </w:num>
  <w:num w:numId="10">
    <w:abstractNumId w:val="15"/>
  </w:num>
  <w:num w:numId="11">
    <w:abstractNumId w:val="4"/>
  </w:num>
  <w:num w:numId="12">
    <w:abstractNumId w:val="6"/>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D3"/>
    <w:rsid w:val="00022845"/>
    <w:rsid w:val="0004304A"/>
    <w:rsid w:val="00073B3D"/>
    <w:rsid w:val="0008060B"/>
    <w:rsid w:val="000946BE"/>
    <w:rsid w:val="000C4851"/>
    <w:rsid w:val="000C79D3"/>
    <w:rsid w:val="000D550A"/>
    <w:rsid w:val="000E4F24"/>
    <w:rsid w:val="00111497"/>
    <w:rsid w:val="00111DE8"/>
    <w:rsid w:val="001220BF"/>
    <w:rsid w:val="00130E06"/>
    <w:rsid w:val="001341D7"/>
    <w:rsid w:val="001361F1"/>
    <w:rsid w:val="00141A47"/>
    <w:rsid w:val="00141CA7"/>
    <w:rsid w:val="00151C69"/>
    <w:rsid w:val="00162422"/>
    <w:rsid w:val="00163ABA"/>
    <w:rsid w:val="001A6E8C"/>
    <w:rsid w:val="001C5E0F"/>
    <w:rsid w:val="001D1D3E"/>
    <w:rsid w:val="001D3E09"/>
    <w:rsid w:val="00212536"/>
    <w:rsid w:val="002133DA"/>
    <w:rsid w:val="00217FD7"/>
    <w:rsid w:val="00227F19"/>
    <w:rsid w:val="00254E52"/>
    <w:rsid w:val="002649D4"/>
    <w:rsid w:val="00292DB3"/>
    <w:rsid w:val="002A5102"/>
    <w:rsid w:val="002D5F16"/>
    <w:rsid w:val="002D7F8F"/>
    <w:rsid w:val="002E09C0"/>
    <w:rsid w:val="002E1B07"/>
    <w:rsid w:val="003359DE"/>
    <w:rsid w:val="003445DE"/>
    <w:rsid w:val="00362143"/>
    <w:rsid w:val="00366C0D"/>
    <w:rsid w:val="00372DD3"/>
    <w:rsid w:val="00380BF4"/>
    <w:rsid w:val="00382207"/>
    <w:rsid w:val="00385CD3"/>
    <w:rsid w:val="003A1D1D"/>
    <w:rsid w:val="003B0209"/>
    <w:rsid w:val="003B0949"/>
    <w:rsid w:val="003E6D92"/>
    <w:rsid w:val="004215E3"/>
    <w:rsid w:val="0042316B"/>
    <w:rsid w:val="00424C10"/>
    <w:rsid w:val="00425F6C"/>
    <w:rsid w:val="00427BF4"/>
    <w:rsid w:val="00466D61"/>
    <w:rsid w:val="00484251"/>
    <w:rsid w:val="004A7D48"/>
    <w:rsid w:val="004C0381"/>
    <w:rsid w:val="004C07D0"/>
    <w:rsid w:val="004D3EA1"/>
    <w:rsid w:val="004D4155"/>
    <w:rsid w:val="004D6891"/>
    <w:rsid w:val="004E6EB4"/>
    <w:rsid w:val="00517CF6"/>
    <w:rsid w:val="00526102"/>
    <w:rsid w:val="005264AD"/>
    <w:rsid w:val="005458F8"/>
    <w:rsid w:val="00547735"/>
    <w:rsid w:val="00547AF7"/>
    <w:rsid w:val="005512C4"/>
    <w:rsid w:val="00565CA0"/>
    <w:rsid w:val="005661A0"/>
    <w:rsid w:val="00567486"/>
    <w:rsid w:val="00576422"/>
    <w:rsid w:val="0058197D"/>
    <w:rsid w:val="005A09E2"/>
    <w:rsid w:val="005D1A12"/>
    <w:rsid w:val="005F5EE0"/>
    <w:rsid w:val="006A5A4C"/>
    <w:rsid w:val="006C41A1"/>
    <w:rsid w:val="006D2CA5"/>
    <w:rsid w:val="006D49AF"/>
    <w:rsid w:val="006E206F"/>
    <w:rsid w:val="006E5E8E"/>
    <w:rsid w:val="006F740E"/>
    <w:rsid w:val="00713734"/>
    <w:rsid w:val="00746A62"/>
    <w:rsid w:val="00753A76"/>
    <w:rsid w:val="007572DC"/>
    <w:rsid w:val="007815BF"/>
    <w:rsid w:val="00782C2C"/>
    <w:rsid w:val="007A6D85"/>
    <w:rsid w:val="007A7850"/>
    <w:rsid w:val="007B0A94"/>
    <w:rsid w:val="007C4184"/>
    <w:rsid w:val="007D43A1"/>
    <w:rsid w:val="007F7A6F"/>
    <w:rsid w:val="0080635E"/>
    <w:rsid w:val="00806801"/>
    <w:rsid w:val="008153CF"/>
    <w:rsid w:val="00836DC5"/>
    <w:rsid w:val="00843A92"/>
    <w:rsid w:val="00853065"/>
    <w:rsid w:val="00856789"/>
    <w:rsid w:val="00862FB8"/>
    <w:rsid w:val="008D694A"/>
    <w:rsid w:val="009166CB"/>
    <w:rsid w:val="00917749"/>
    <w:rsid w:val="00933CB5"/>
    <w:rsid w:val="00942DDD"/>
    <w:rsid w:val="0097223B"/>
    <w:rsid w:val="009813EB"/>
    <w:rsid w:val="009901A3"/>
    <w:rsid w:val="009C65FB"/>
    <w:rsid w:val="009F330A"/>
    <w:rsid w:val="00A1440C"/>
    <w:rsid w:val="00A64920"/>
    <w:rsid w:val="00A713E3"/>
    <w:rsid w:val="00AB4698"/>
    <w:rsid w:val="00AC329A"/>
    <w:rsid w:val="00AC3B07"/>
    <w:rsid w:val="00AC6FC5"/>
    <w:rsid w:val="00B03195"/>
    <w:rsid w:val="00B21E45"/>
    <w:rsid w:val="00B25D6A"/>
    <w:rsid w:val="00B26B13"/>
    <w:rsid w:val="00B507F7"/>
    <w:rsid w:val="00B5409D"/>
    <w:rsid w:val="00B5713D"/>
    <w:rsid w:val="00B74399"/>
    <w:rsid w:val="00B81248"/>
    <w:rsid w:val="00C2161C"/>
    <w:rsid w:val="00C40553"/>
    <w:rsid w:val="00C4280B"/>
    <w:rsid w:val="00C47412"/>
    <w:rsid w:val="00C47E71"/>
    <w:rsid w:val="00C764A4"/>
    <w:rsid w:val="00CA6AD0"/>
    <w:rsid w:val="00CB6532"/>
    <w:rsid w:val="00CB7087"/>
    <w:rsid w:val="00D505A9"/>
    <w:rsid w:val="00D57B1B"/>
    <w:rsid w:val="00D60C76"/>
    <w:rsid w:val="00D62483"/>
    <w:rsid w:val="00D65A5F"/>
    <w:rsid w:val="00D74D53"/>
    <w:rsid w:val="00D855DA"/>
    <w:rsid w:val="00DD18F4"/>
    <w:rsid w:val="00E0124E"/>
    <w:rsid w:val="00E12ABA"/>
    <w:rsid w:val="00E26C05"/>
    <w:rsid w:val="00E80F6E"/>
    <w:rsid w:val="00E84D35"/>
    <w:rsid w:val="00EA0F0B"/>
    <w:rsid w:val="00ED0C8E"/>
    <w:rsid w:val="00EE5782"/>
    <w:rsid w:val="00F24005"/>
    <w:rsid w:val="00F5362F"/>
    <w:rsid w:val="00F66A14"/>
    <w:rsid w:val="00F7645F"/>
    <w:rsid w:val="00F83D34"/>
    <w:rsid w:val="00F87ED6"/>
    <w:rsid w:val="00FA1761"/>
    <w:rsid w:val="00FD216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5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16B"/>
    <w:pPr>
      <w:ind w:left="720"/>
      <w:contextualSpacing/>
    </w:pPr>
  </w:style>
  <w:style w:type="paragraph" w:styleId="Footer">
    <w:name w:val="footer"/>
    <w:basedOn w:val="Normal"/>
    <w:link w:val="FooterChar"/>
    <w:uiPriority w:val="99"/>
    <w:unhideWhenUsed/>
    <w:rsid w:val="00AB4698"/>
    <w:pPr>
      <w:tabs>
        <w:tab w:val="center" w:pos="4320"/>
        <w:tab w:val="right" w:pos="8640"/>
      </w:tabs>
    </w:pPr>
  </w:style>
  <w:style w:type="character" w:customStyle="1" w:styleId="FooterChar">
    <w:name w:val="Footer Char"/>
    <w:basedOn w:val="DefaultParagraphFont"/>
    <w:link w:val="Footer"/>
    <w:uiPriority w:val="99"/>
    <w:rsid w:val="00AB4698"/>
  </w:style>
  <w:style w:type="character" w:styleId="PageNumber">
    <w:name w:val="page number"/>
    <w:basedOn w:val="DefaultParagraphFont"/>
    <w:uiPriority w:val="99"/>
    <w:semiHidden/>
    <w:unhideWhenUsed/>
    <w:rsid w:val="00AB4698"/>
  </w:style>
  <w:style w:type="paragraph" w:styleId="List">
    <w:name w:val="List"/>
    <w:basedOn w:val="Normal"/>
    <w:uiPriority w:val="99"/>
    <w:semiHidden/>
    <w:unhideWhenUsed/>
    <w:rsid w:val="00EE5782"/>
    <w:pPr>
      <w:ind w:left="360" w:hanging="360"/>
    </w:pPr>
    <w:rPr>
      <w:rFonts w:eastAsiaTheme="minorHAnsi"/>
      <w:sz w:val="22"/>
      <w:szCs w:val="22"/>
    </w:rPr>
  </w:style>
  <w:style w:type="paragraph" w:styleId="ListBullet">
    <w:name w:val="List Bullet"/>
    <w:basedOn w:val="Normal"/>
    <w:uiPriority w:val="99"/>
    <w:semiHidden/>
    <w:unhideWhenUsed/>
    <w:rsid w:val="00E84D35"/>
    <w:pPr>
      <w:numPr>
        <w:numId w:val="17"/>
      </w:numPr>
    </w:pPr>
    <w:rPr>
      <w:rFonts w:ascii="Calibri" w:eastAsia="Times New Roman" w:hAnsi="Calibri" w:cs="Times New Roman"/>
      <w:sz w:val="22"/>
      <w:szCs w:val="22"/>
    </w:rPr>
  </w:style>
  <w:style w:type="paragraph" w:styleId="BodyText">
    <w:name w:val="Body Text"/>
    <w:basedOn w:val="Normal"/>
    <w:link w:val="BodyTextChar"/>
    <w:uiPriority w:val="99"/>
    <w:semiHidden/>
    <w:unhideWhenUsed/>
    <w:rsid w:val="00746A62"/>
    <w:pPr>
      <w:spacing w:after="120"/>
    </w:pPr>
    <w:rPr>
      <w:rFonts w:ascii="Calibri" w:eastAsia="Times New Roman" w:hAnsi="Calibri" w:cs="Times New Roman"/>
      <w:sz w:val="22"/>
      <w:szCs w:val="22"/>
    </w:rPr>
  </w:style>
  <w:style w:type="character" w:customStyle="1" w:styleId="BodyTextChar">
    <w:name w:val="Body Text Char"/>
    <w:basedOn w:val="DefaultParagraphFont"/>
    <w:link w:val="BodyText"/>
    <w:uiPriority w:val="99"/>
    <w:semiHidden/>
    <w:rsid w:val="00746A62"/>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30E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0E06"/>
    <w:rPr>
      <w:rFonts w:ascii="Lucida Grande" w:hAnsi="Lucida Grande" w:cs="Lucida Grande"/>
      <w:sz w:val="18"/>
      <w:szCs w:val="18"/>
    </w:rPr>
  </w:style>
  <w:style w:type="character" w:styleId="CommentReference">
    <w:name w:val="annotation reference"/>
    <w:basedOn w:val="DefaultParagraphFont"/>
    <w:uiPriority w:val="99"/>
    <w:semiHidden/>
    <w:unhideWhenUsed/>
    <w:rsid w:val="00130E06"/>
    <w:rPr>
      <w:sz w:val="18"/>
      <w:szCs w:val="18"/>
    </w:rPr>
  </w:style>
  <w:style w:type="paragraph" w:styleId="CommentText">
    <w:name w:val="annotation text"/>
    <w:basedOn w:val="Normal"/>
    <w:link w:val="CommentTextChar"/>
    <w:uiPriority w:val="99"/>
    <w:semiHidden/>
    <w:unhideWhenUsed/>
    <w:rsid w:val="00130E06"/>
  </w:style>
  <w:style w:type="character" w:customStyle="1" w:styleId="CommentTextChar">
    <w:name w:val="Comment Text Char"/>
    <w:basedOn w:val="DefaultParagraphFont"/>
    <w:link w:val="CommentText"/>
    <w:uiPriority w:val="99"/>
    <w:semiHidden/>
    <w:rsid w:val="00130E06"/>
  </w:style>
  <w:style w:type="paragraph" w:styleId="CommentSubject">
    <w:name w:val="annotation subject"/>
    <w:basedOn w:val="CommentText"/>
    <w:next w:val="CommentText"/>
    <w:link w:val="CommentSubjectChar"/>
    <w:uiPriority w:val="99"/>
    <w:semiHidden/>
    <w:unhideWhenUsed/>
    <w:rsid w:val="00130E06"/>
    <w:rPr>
      <w:b/>
      <w:bCs/>
      <w:sz w:val="20"/>
      <w:szCs w:val="20"/>
    </w:rPr>
  </w:style>
  <w:style w:type="character" w:customStyle="1" w:styleId="CommentSubjectChar">
    <w:name w:val="Comment Subject Char"/>
    <w:basedOn w:val="CommentTextChar"/>
    <w:link w:val="CommentSubject"/>
    <w:uiPriority w:val="99"/>
    <w:semiHidden/>
    <w:rsid w:val="00130E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16B"/>
    <w:pPr>
      <w:ind w:left="720"/>
      <w:contextualSpacing/>
    </w:pPr>
  </w:style>
  <w:style w:type="paragraph" w:styleId="Footer">
    <w:name w:val="footer"/>
    <w:basedOn w:val="Normal"/>
    <w:link w:val="FooterChar"/>
    <w:uiPriority w:val="99"/>
    <w:unhideWhenUsed/>
    <w:rsid w:val="00AB4698"/>
    <w:pPr>
      <w:tabs>
        <w:tab w:val="center" w:pos="4320"/>
        <w:tab w:val="right" w:pos="8640"/>
      </w:tabs>
    </w:pPr>
  </w:style>
  <w:style w:type="character" w:customStyle="1" w:styleId="FooterChar">
    <w:name w:val="Footer Char"/>
    <w:basedOn w:val="DefaultParagraphFont"/>
    <w:link w:val="Footer"/>
    <w:uiPriority w:val="99"/>
    <w:rsid w:val="00AB4698"/>
  </w:style>
  <w:style w:type="character" w:styleId="PageNumber">
    <w:name w:val="page number"/>
    <w:basedOn w:val="DefaultParagraphFont"/>
    <w:uiPriority w:val="99"/>
    <w:semiHidden/>
    <w:unhideWhenUsed/>
    <w:rsid w:val="00AB4698"/>
  </w:style>
  <w:style w:type="paragraph" w:styleId="List">
    <w:name w:val="List"/>
    <w:basedOn w:val="Normal"/>
    <w:uiPriority w:val="99"/>
    <w:semiHidden/>
    <w:unhideWhenUsed/>
    <w:rsid w:val="00EE5782"/>
    <w:pPr>
      <w:ind w:left="360" w:hanging="360"/>
    </w:pPr>
    <w:rPr>
      <w:rFonts w:eastAsiaTheme="minorHAnsi"/>
      <w:sz w:val="22"/>
      <w:szCs w:val="22"/>
    </w:rPr>
  </w:style>
  <w:style w:type="paragraph" w:styleId="ListBullet">
    <w:name w:val="List Bullet"/>
    <w:basedOn w:val="Normal"/>
    <w:uiPriority w:val="99"/>
    <w:semiHidden/>
    <w:unhideWhenUsed/>
    <w:rsid w:val="00E84D35"/>
    <w:pPr>
      <w:numPr>
        <w:numId w:val="17"/>
      </w:numPr>
    </w:pPr>
    <w:rPr>
      <w:rFonts w:ascii="Calibri" w:eastAsia="Times New Roman" w:hAnsi="Calibri" w:cs="Times New Roman"/>
      <w:sz w:val="22"/>
      <w:szCs w:val="22"/>
    </w:rPr>
  </w:style>
  <w:style w:type="paragraph" w:styleId="BodyText">
    <w:name w:val="Body Text"/>
    <w:basedOn w:val="Normal"/>
    <w:link w:val="BodyTextChar"/>
    <w:uiPriority w:val="99"/>
    <w:semiHidden/>
    <w:unhideWhenUsed/>
    <w:rsid w:val="00746A62"/>
    <w:pPr>
      <w:spacing w:after="120"/>
    </w:pPr>
    <w:rPr>
      <w:rFonts w:ascii="Calibri" w:eastAsia="Times New Roman" w:hAnsi="Calibri" w:cs="Times New Roman"/>
      <w:sz w:val="22"/>
      <w:szCs w:val="22"/>
    </w:rPr>
  </w:style>
  <w:style w:type="character" w:customStyle="1" w:styleId="BodyTextChar">
    <w:name w:val="Body Text Char"/>
    <w:basedOn w:val="DefaultParagraphFont"/>
    <w:link w:val="BodyText"/>
    <w:uiPriority w:val="99"/>
    <w:semiHidden/>
    <w:rsid w:val="00746A62"/>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30E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0E06"/>
    <w:rPr>
      <w:rFonts w:ascii="Lucida Grande" w:hAnsi="Lucida Grande" w:cs="Lucida Grande"/>
      <w:sz w:val="18"/>
      <w:szCs w:val="18"/>
    </w:rPr>
  </w:style>
  <w:style w:type="character" w:styleId="CommentReference">
    <w:name w:val="annotation reference"/>
    <w:basedOn w:val="DefaultParagraphFont"/>
    <w:uiPriority w:val="99"/>
    <w:semiHidden/>
    <w:unhideWhenUsed/>
    <w:rsid w:val="00130E06"/>
    <w:rPr>
      <w:sz w:val="18"/>
      <w:szCs w:val="18"/>
    </w:rPr>
  </w:style>
  <w:style w:type="paragraph" w:styleId="CommentText">
    <w:name w:val="annotation text"/>
    <w:basedOn w:val="Normal"/>
    <w:link w:val="CommentTextChar"/>
    <w:uiPriority w:val="99"/>
    <w:semiHidden/>
    <w:unhideWhenUsed/>
    <w:rsid w:val="00130E06"/>
  </w:style>
  <w:style w:type="character" w:customStyle="1" w:styleId="CommentTextChar">
    <w:name w:val="Comment Text Char"/>
    <w:basedOn w:val="DefaultParagraphFont"/>
    <w:link w:val="CommentText"/>
    <w:uiPriority w:val="99"/>
    <w:semiHidden/>
    <w:rsid w:val="00130E06"/>
  </w:style>
  <w:style w:type="paragraph" w:styleId="CommentSubject">
    <w:name w:val="annotation subject"/>
    <w:basedOn w:val="CommentText"/>
    <w:next w:val="CommentText"/>
    <w:link w:val="CommentSubjectChar"/>
    <w:uiPriority w:val="99"/>
    <w:semiHidden/>
    <w:unhideWhenUsed/>
    <w:rsid w:val="00130E06"/>
    <w:rPr>
      <w:b/>
      <w:bCs/>
      <w:sz w:val="20"/>
      <w:szCs w:val="20"/>
    </w:rPr>
  </w:style>
  <w:style w:type="character" w:customStyle="1" w:styleId="CommentSubjectChar">
    <w:name w:val="Comment Subject Char"/>
    <w:basedOn w:val="CommentTextChar"/>
    <w:link w:val="CommentSubject"/>
    <w:uiPriority w:val="99"/>
    <w:semiHidden/>
    <w:rsid w:val="00130E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557351">
      <w:bodyDiv w:val="1"/>
      <w:marLeft w:val="0"/>
      <w:marRight w:val="0"/>
      <w:marTop w:val="0"/>
      <w:marBottom w:val="0"/>
      <w:divBdr>
        <w:top w:val="none" w:sz="0" w:space="0" w:color="auto"/>
        <w:left w:val="none" w:sz="0" w:space="0" w:color="auto"/>
        <w:bottom w:val="none" w:sz="0" w:space="0" w:color="auto"/>
        <w:right w:val="none" w:sz="0" w:space="0" w:color="auto"/>
      </w:divBdr>
    </w:div>
    <w:div w:id="611595505">
      <w:bodyDiv w:val="1"/>
      <w:marLeft w:val="0"/>
      <w:marRight w:val="0"/>
      <w:marTop w:val="0"/>
      <w:marBottom w:val="0"/>
      <w:divBdr>
        <w:top w:val="none" w:sz="0" w:space="0" w:color="auto"/>
        <w:left w:val="none" w:sz="0" w:space="0" w:color="auto"/>
        <w:bottom w:val="none" w:sz="0" w:space="0" w:color="auto"/>
        <w:right w:val="none" w:sz="0" w:space="0" w:color="auto"/>
      </w:divBdr>
    </w:div>
    <w:div w:id="655651044">
      <w:bodyDiv w:val="1"/>
      <w:marLeft w:val="0"/>
      <w:marRight w:val="0"/>
      <w:marTop w:val="0"/>
      <w:marBottom w:val="0"/>
      <w:divBdr>
        <w:top w:val="none" w:sz="0" w:space="0" w:color="auto"/>
        <w:left w:val="none" w:sz="0" w:space="0" w:color="auto"/>
        <w:bottom w:val="none" w:sz="0" w:space="0" w:color="auto"/>
        <w:right w:val="none" w:sz="0" w:space="0" w:color="auto"/>
      </w:divBdr>
    </w:div>
    <w:div w:id="1480422995">
      <w:bodyDiv w:val="1"/>
      <w:marLeft w:val="0"/>
      <w:marRight w:val="0"/>
      <w:marTop w:val="0"/>
      <w:marBottom w:val="0"/>
      <w:divBdr>
        <w:top w:val="none" w:sz="0" w:space="0" w:color="auto"/>
        <w:left w:val="none" w:sz="0" w:space="0" w:color="auto"/>
        <w:bottom w:val="none" w:sz="0" w:space="0" w:color="auto"/>
        <w:right w:val="none" w:sz="0" w:space="0" w:color="auto"/>
      </w:divBdr>
    </w:div>
    <w:div w:id="1745950888">
      <w:bodyDiv w:val="1"/>
      <w:marLeft w:val="0"/>
      <w:marRight w:val="0"/>
      <w:marTop w:val="0"/>
      <w:marBottom w:val="0"/>
      <w:divBdr>
        <w:top w:val="none" w:sz="0" w:space="0" w:color="auto"/>
        <w:left w:val="none" w:sz="0" w:space="0" w:color="auto"/>
        <w:bottom w:val="none" w:sz="0" w:space="0" w:color="auto"/>
        <w:right w:val="none" w:sz="0" w:space="0" w:color="auto"/>
      </w:divBdr>
    </w:div>
    <w:div w:id="1819880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2788</Words>
  <Characters>15892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EcoHealth Alliance</Company>
  <LinksUpToDate>false</LinksUpToDate>
  <CharactersWithSpaces>18643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OLIVAL</dc:creator>
  <cp:lastModifiedBy>Peter Daszak</cp:lastModifiedBy>
  <cp:revision>6</cp:revision>
  <dcterms:created xsi:type="dcterms:W3CDTF">2015-06-25T18:28:00Z</dcterms:created>
  <dcterms:modified xsi:type="dcterms:W3CDTF">2015-06-25T18:53:00Z</dcterms:modified>
</cp:coreProperties>
</file>